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5737200"/>
        <w:docPartObj>
          <w:docPartGallery w:val="Cover Pages"/>
          <w:docPartUnique/>
        </w:docPartObj>
      </w:sdtPr>
      <w:sdtContent>
        <w:p w:rsidR="00972BB9" w:rsidRDefault="00972BB9"/>
        <w:p w:rsidR="00972BB9" w:rsidRDefault="00972BB9">
          <w:r>
            <w:rPr>
              <w:noProof/>
            </w:rPr>
            <mc:AlternateContent>
              <mc:Choice Requires="wps">
                <w:drawing>
                  <wp:anchor distT="0" distB="0" distL="114300" distR="114300" simplePos="0" relativeHeight="251660288" behindDoc="1" locked="0" layoutInCell="0" allowOverlap="1" wp14:anchorId="55B10225" wp14:editId="02AC2188">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972BB9" w:rsidRDefault="00972BB9">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left:0;text-align:left;margin-left:0;margin-top:0;width:612pt;height:11in;z-index:-25165619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972BB9" w:rsidRDefault="00972BB9">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972BB9" w:rsidRDefault="00972BB9"/>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746"/>
          </w:tblGrid>
          <w:tr w:rsidR="00972BB9">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Title"/>
                  <w:id w:val="13783212"/>
                  <w:placeholder>
                    <w:docPart w:val="F84054897F634E899A10F81B547AE431"/>
                  </w:placeholder>
                  <w:showingPlcHdr/>
                  <w:dataBinding w:prefixMappings="xmlns:ns0='http://schemas.openxmlformats.org/package/2006/metadata/core-properties' xmlns:ns1='http://purl.org/dc/elements/1.1/'" w:xpath="/ns0:coreProperties[1]/ns1:title[1]" w:storeItemID="{6C3C8BC8-F283-45AE-878A-BAB7291924A1}"/>
                  <w:text/>
                </w:sdtPr>
                <w:sdtContent>
                  <w:p w:rsidR="00972BB9" w:rsidRDefault="00972BB9">
                    <w:pPr>
                      <w:pStyle w:val="a7"/>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[Type the document title]</w:t>
                    </w:r>
                  </w:p>
                </w:sdtContent>
              </w:sdt>
              <w:p w:rsidR="00972BB9" w:rsidRDefault="00972BB9">
                <w:pPr>
                  <w:pStyle w:val="a7"/>
                  <w:jc w:val="center"/>
                </w:pPr>
              </w:p>
              <w:sdt>
                <w:sdtPr>
                  <w:rPr>
                    <w:rFonts w:asciiTheme="majorHAnsi" w:eastAsiaTheme="majorEastAsia" w:hAnsiTheme="majorHAnsi" w:cstheme="majorBidi"/>
                    <w:sz w:val="32"/>
                    <w:szCs w:val="32"/>
                  </w:rPr>
                  <w:alias w:val="Subtitle"/>
                  <w:id w:val="13783219"/>
                  <w:placeholder>
                    <w:docPart w:val="3C0B874959C2428B9BD33775DAAACFB4"/>
                  </w:placeholder>
                  <w:showingPlcHdr/>
                  <w:dataBinding w:prefixMappings="xmlns:ns0='http://schemas.openxmlformats.org/package/2006/metadata/core-properties' xmlns:ns1='http://purl.org/dc/elements/1.1/'" w:xpath="/ns0:coreProperties[1]/ns1:subject[1]" w:storeItemID="{6C3C8BC8-F283-45AE-878A-BAB7291924A1}"/>
                  <w:text/>
                </w:sdtPr>
                <w:sdtContent>
                  <w:p w:rsidR="00972BB9" w:rsidRDefault="00972BB9">
                    <w:pPr>
                      <w:pStyle w:val="a7"/>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[Type the document subtitle]</w:t>
                    </w:r>
                  </w:p>
                </w:sdtContent>
              </w:sdt>
              <w:p w:rsidR="00972BB9" w:rsidRDefault="00972BB9">
                <w:pPr>
                  <w:pStyle w:val="a7"/>
                  <w:jc w:val="center"/>
                </w:pPr>
              </w:p>
              <w:sdt>
                <w:sdtPr>
                  <w:alias w:val="Date"/>
                  <w:id w:val="13783224"/>
                  <w:placeholder>
                    <w:docPart w:val="C169725A0D154D60A53A93335A94290D"/>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rsidR="00972BB9" w:rsidRDefault="00972BB9">
                    <w:pPr>
                      <w:pStyle w:val="a7"/>
                      <w:jc w:val="center"/>
                    </w:pPr>
                    <w:r>
                      <w:rPr>
                        <w:rFonts w:asciiTheme="majorHAnsi" w:eastAsiaTheme="majorEastAsia" w:hAnsiTheme="majorHAnsi" w:cstheme="majorBidi"/>
                      </w:rPr>
                      <w:t>[Pick the date]</w:t>
                    </w:r>
                  </w:p>
                </w:sdtContent>
              </w:sdt>
              <w:p w:rsidR="00972BB9" w:rsidRDefault="00972BB9">
                <w:pPr>
                  <w:pStyle w:val="a7"/>
                  <w:jc w:val="center"/>
                </w:pPr>
              </w:p>
              <w:sdt>
                <w:sdtPr>
                  <w:alias w:val="Author"/>
                  <w:id w:val="13783229"/>
                  <w:placeholder>
                    <w:docPart w:val="042CBABBFC264CE2B712306A2605EBE9"/>
                  </w:placeholder>
                  <w:dataBinding w:prefixMappings="xmlns:ns0='http://schemas.openxmlformats.org/package/2006/metadata/core-properties' xmlns:ns1='http://purl.org/dc/elements/1.1/'" w:xpath="/ns0:coreProperties[1]/ns1:creator[1]" w:storeItemID="{6C3C8BC8-F283-45AE-878A-BAB7291924A1}"/>
                  <w:text/>
                </w:sdtPr>
                <w:sdtContent>
                  <w:p w:rsidR="00972BB9" w:rsidRDefault="00972BB9">
                    <w:pPr>
                      <w:pStyle w:val="a7"/>
                      <w:jc w:val="center"/>
                    </w:pPr>
                    <w:r w:rsidRPr="00972BB9">
                      <w:t>Windows User</w:t>
                    </w:r>
                  </w:p>
                </w:sdtContent>
              </w:sdt>
              <w:p w:rsidR="00972BB9" w:rsidRDefault="00972BB9">
                <w:pPr>
                  <w:pStyle w:val="a7"/>
                  <w:jc w:val="center"/>
                </w:pPr>
              </w:p>
            </w:tc>
          </w:tr>
        </w:tbl>
        <w:p w:rsidR="00972BB9" w:rsidRDefault="00972BB9"/>
        <w:p w:rsidR="00972BB9" w:rsidRDefault="00972BB9">
          <w:pPr>
            <w:spacing w:before="0" w:after="200" w:line="276" w:lineRule="auto"/>
            <w:ind w:firstLine="0"/>
          </w:pPr>
          <w:r>
            <w:br w:type="page"/>
          </w:r>
        </w:p>
      </w:sdtContent>
    </w:sdt>
    <w:p w:rsidR="00B00432" w:rsidRDefault="00B00432" w:rsidP="00B00432">
      <w:pPr>
        <w:ind w:firstLine="0"/>
        <w:sectPr w:rsidR="00B00432" w:rsidSect="00972BB9">
          <w:footerReference w:type="default" r:id="rId8"/>
          <w:headerReference w:type="first" r:id="rId9"/>
          <w:pgSz w:w="12240" w:h="15840"/>
          <w:pgMar w:top="1418" w:right="1418" w:bottom="1418" w:left="1418" w:header="709" w:footer="709" w:gutter="0"/>
          <w:pgNumType w:start="0"/>
          <w:cols w:space="708"/>
          <w:titlePg/>
          <w:docGrid w:linePitch="360"/>
        </w:sectPr>
      </w:pPr>
    </w:p>
    <w:sdt>
      <w:sdtPr>
        <w:id w:val="875811596"/>
        <w:docPartObj>
          <w:docPartGallery w:val="Table of Contents"/>
          <w:docPartUnique/>
        </w:docPartObj>
      </w:sdtPr>
      <w:sdtEndPr>
        <w:rPr>
          <w:rFonts w:ascii="Times New Roman" w:eastAsiaTheme="minorHAnsi" w:hAnsi="Times New Roman" w:cstheme="minorBidi"/>
          <w:noProof/>
          <w:color w:val="auto"/>
          <w:sz w:val="22"/>
          <w:szCs w:val="22"/>
          <w:lang w:eastAsia="en-US"/>
        </w:rPr>
      </w:sdtEndPr>
      <w:sdtContent>
        <w:p w:rsidR="000E6E01" w:rsidRDefault="000E6E01">
          <w:pPr>
            <w:pStyle w:val="a8"/>
          </w:pPr>
          <w:r>
            <w:t>Contents</w:t>
          </w:r>
        </w:p>
        <w:p w:rsidR="000E6E01" w:rsidRDefault="000E6E01">
          <w:pPr>
            <w:pStyle w:val="10"/>
            <w:tabs>
              <w:tab w:val="right" w:leader="dot" w:pos="9394"/>
            </w:tabs>
            <w:rPr>
              <w:rFonts w:asciiTheme="minorHAnsi" w:eastAsiaTheme="minorEastAsia" w:hAnsiTheme="minorHAnsi"/>
              <w:noProof/>
            </w:rPr>
          </w:pPr>
          <w:r>
            <w:fldChar w:fldCharType="begin"/>
          </w:r>
          <w:r>
            <w:instrText xml:space="preserve"> TOC \o "1-3" \h \z \u </w:instrText>
          </w:r>
          <w:r>
            <w:fldChar w:fldCharType="separate"/>
          </w:r>
          <w:hyperlink w:anchor="_Toc509847118" w:history="1">
            <w:r w:rsidRPr="00C62E9F">
              <w:rPr>
                <w:rStyle w:val="-"/>
                <w:noProof/>
              </w:rPr>
              <w:t>Ecology</w:t>
            </w:r>
            <w:r>
              <w:rPr>
                <w:noProof/>
                <w:webHidden/>
              </w:rPr>
              <w:tab/>
            </w:r>
            <w:r>
              <w:rPr>
                <w:noProof/>
                <w:webHidden/>
              </w:rPr>
              <w:fldChar w:fldCharType="begin"/>
            </w:r>
            <w:r>
              <w:rPr>
                <w:noProof/>
                <w:webHidden/>
              </w:rPr>
              <w:instrText xml:space="preserve"> PAGEREF _Toc509847118 \h </w:instrText>
            </w:r>
            <w:r>
              <w:rPr>
                <w:noProof/>
                <w:webHidden/>
              </w:rPr>
            </w:r>
            <w:r>
              <w:rPr>
                <w:noProof/>
                <w:webHidden/>
              </w:rPr>
              <w:fldChar w:fldCharType="separate"/>
            </w:r>
            <w:r>
              <w:rPr>
                <w:noProof/>
                <w:webHidden/>
              </w:rPr>
              <w:t>1</w:t>
            </w:r>
            <w:r>
              <w:rPr>
                <w:noProof/>
                <w:webHidden/>
              </w:rPr>
              <w:fldChar w:fldCharType="end"/>
            </w:r>
          </w:hyperlink>
        </w:p>
        <w:p w:rsidR="000E6E01" w:rsidRDefault="000E6E01">
          <w:pPr>
            <w:pStyle w:val="20"/>
            <w:tabs>
              <w:tab w:val="right" w:leader="dot" w:pos="9394"/>
            </w:tabs>
            <w:rPr>
              <w:rFonts w:asciiTheme="minorHAnsi" w:eastAsiaTheme="minorEastAsia" w:hAnsiTheme="minorHAnsi"/>
              <w:noProof/>
            </w:rPr>
          </w:pPr>
          <w:hyperlink w:anchor="_Toc509847119" w:history="1">
            <w:r w:rsidRPr="00C62E9F">
              <w:rPr>
                <w:rStyle w:val="-"/>
                <w:noProof/>
              </w:rPr>
              <w:t>Trees</w:t>
            </w:r>
            <w:r>
              <w:rPr>
                <w:noProof/>
                <w:webHidden/>
              </w:rPr>
              <w:tab/>
            </w:r>
            <w:r>
              <w:rPr>
                <w:noProof/>
                <w:webHidden/>
              </w:rPr>
              <w:fldChar w:fldCharType="begin"/>
            </w:r>
            <w:r>
              <w:rPr>
                <w:noProof/>
                <w:webHidden/>
              </w:rPr>
              <w:instrText xml:space="preserve"> PAGEREF _Toc509847119 \h </w:instrText>
            </w:r>
            <w:r>
              <w:rPr>
                <w:noProof/>
                <w:webHidden/>
              </w:rPr>
            </w:r>
            <w:r>
              <w:rPr>
                <w:noProof/>
                <w:webHidden/>
              </w:rPr>
              <w:fldChar w:fldCharType="separate"/>
            </w:r>
            <w:r>
              <w:rPr>
                <w:noProof/>
                <w:webHidden/>
              </w:rPr>
              <w:t>1</w:t>
            </w:r>
            <w:r>
              <w:rPr>
                <w:noProof/>
                <w:webHidden/>
              </w:rPr>
              <w:fldChar w:fldCharType="end"/>
            </w:r>
          </w:hyperlink>
        </w:p>
        <w:p w:rsidR="000E6E01" w:rsidRDefault="000E6E01">
          <w:pPr>
            <w:pStyle w:val="10"/>
            <w:tabs>
              <w:tab w:val="right" w:leader="dot" w:pos="9394"/>
            </w:tabs>
            <w:rPr>
              <w:rFonts w:asciiTheme="minorHAnsi" w:eastAsiaTheme="minorEastAsia" w:hAnsiTheme="minorHAnsi"/>
              <w:noProof/>
            </w:rPr>
          </w:pPr>
          <w:hyperlink w:anchor="_Toc509847120" w:history="1">
            <w:r w:rsidRPr="00C62E9F">
              <w:rPr>
                <w:rStyle w:val="-"/>
                <w:noProof/>
              </w:rPr>
              <w:t>Ecology</w:t>
            </w:r>
            <w:r>
              <w:rPr>
                <w:noProof/>
                <w:webHidden/>
              </w:rPr>
              <w:tab/>
            </w:r>
            <w:r>
              <w:rPr>
                <w:noProof/>
                <w:webHidden/>
              </w:rPr>
              <w:fldChar w:fldCharType="begin"/>
            </w:r>
            <w:r>
              <w:rPr>
                <w:noProof/>
                <w:webHidden/>
              </w:rPr>
              <w:instrText xml:space="preserve"> PAGEREF _Toc509847120 \h </w:instrText>
            </w:r>
            <w:r>
              <w:rPr>
                <w:noProof/>
                <w:webHidden/>
              </w:rPr>
            </w:r>
            <w:r>
              <w:rPr>
                <w:noProof/>
                <w:webHidden/>
              </w:rPr>
              <w:fldChar w:fldCharType="separate"/>
            </w:r>
            <w:r>
              <w:rPr>
                <w:noProof/>
                <w:webHidden/>
              </w:rPr>
              <w:t>2</w:t>
            </w:r>
            <w:r>
              <w:rPr>
                <w:noProof/>
                <w:webHidden/>
              </w:rPr>
              <w:fldChar w:fldCharType="end"/>
            </w:r>
          </w:hyperlink>
        </w:p>
        <w:p w:rsidR="000E6E01" w:rsidRDefault="000E6E01">
          <w:pPr>
            <w:pStyle w:val="20"/>
            <w:tabs>
              <w:tab w:val="right" w:leader="dot" w:pos="9394"/>
            </w:tabs>
            <w:rPr>
              <w:rFonts w:asciiTheme="minorHAnsi" w:eastAsiaTheme="minorEastAsia" w:hAnsiTheme="minorHAnsi"/>
              <w:noProof/>
            </w:rPr>
          </w:pPr>
          <w:hyperlink w:anchor="_Toc509847121" w:history="1">
            <w:r w:rsidRPr="00C62E9F">
              <w:rPr>
                <w:rStyle w:val="-"/>
                <w:noProof/>
              </w:rPr>
              <w:t>Water</w:t>
            </w:r>
            <w:r>
              <w:rPr>
                <w:noProof/>
                <w:webHidden/>
              </w:rPr>
              <w:tab/>
            </w:r>
            <w:r>
              <w:rPr>
                <w:noProof/>
                <w:webHidden/>
              </w:rPr>
              <w:fldChar w:fldCharType="begin"/>
            </w:r>
            <w:r>
              <w:rPr>
                <w:noProof/>
                <w:webHidden/>
              </w:rPr>
              <w:instrText xml:space="preserve"> PAGEREF _Toc509847121 \h </w:instrText>
            </w:r>
            <w:r>
              <w:rPr>
                <w:noProof/>
                <w:webHidden/>
              </w:rPr>
            </w:r>
            <w:r>
              <w:rPr>
                <w:noProof/>
                <w:webHidden/>
              </w:rPr>
              <w:fldChar w:fldCharType="separate"/>
            </w:r>
            <w:r>
              <w:rPr>
                <w:noProof/>
                <w:webHidden/>
              </w:rPr>
              <w:t>2</w:t>
            </w:r>
            <w:r>
              <w:rPr>
                <w:noProof/>
                <w:webHidden/>
              </w:rPr>
              <w:fldChar w:fldCharType="end"/>
            </w:r>
          </w:hyperlink>
        </w:p>
        <w:p w:rsidR="000E6E01" w:rsidRDefault="000E6E01">
          <w:pPr>
            <w:pStyle w:val="10"/>
            <w:tabs>
              <w:tab w:val="right" w:leader="dot" w:pos="9394"/>
            </w:tabs>
            <w:rPr>
              <w:rFonts w:asciiTheme="minorHAnsi" w:eastAsiaTheme="minorEastAsia" w:hAnsiTheme="minorHAnsi"/>
              <w:noProof/>
            </w:rPr>
          </w:pPr>
          <w:hyperlink w:anchor="_Toc509847122" w:history="1">
            <w:r w:rsidRPr="00C62E9F">
              <w:rPr>
                <w:rStyle w:val="-"/>
                <w:noProof/>
              </w:rPr>
              <w:t>Ecology</w:t>
            </w:r>
            <w:r>
              <w:rPr>
                <w:noProof/>
                <w:webHidden/>
              </w:rPr>
              <w:tab/>
            </w:r>
            <w:r>
              <w:rPr>
                <w:noProof/>
                <w:webHidden/>
              </w:rPr>
              <w:fldChar w:fldCharType="begin"/>
            </w:r>
            <w:r>
              <w:rPr>
                <w:noProof/>
                <w:webHidden/>
              </w:rPr>
              <w:instrText xml:space="preserve"> PAGEREF _Toc509847122 \h </w:instrText>
            </w:r>
            <w:r>
              <w:rPr>
                <w:noProof/>
                <w:webHidden/>
              </w:rPr>
            </w:r>
            <w:r>
              <w:rPr>
                <w:noProof/>
                <w:webHidden/>
              </w:rPr>
              <w:fldChar w:fldCharType="separate"/>
            </w:r>
            <w:r>
              <w:rPr>
                <w:noProof/>
                <w:webHidden/>
              </w:rPr>
              <w:t>3</w:t>
            </w:r>
            <w:r>
              <w:rPr>
                <w:noProof/>
                <w:webHidden/>
              </w:rPr>
              <w:fldChar w:fldCharType="end"/>
            </w:r>
          </w:hyperlink>
        </w:p>
        <w:p w:rsidR="000E6E01" w:rsidRDefault="000E6E01">
          <w:pPr>
            <w:pStyle w:val="20"/>
            <w:tabs>
              <w:tab w:val="right" w:leader="dot" w:pos="9394"/>
            </w:tabs>
            <w:rPr>
              <w:rFonts w:asciiTheme="minorHAnsi" w:eastAsiaTheme="minorEastAsia" w:hAnsiTheme="minorHAnsi"/>
              <w:noProof/>
            </w:rPr>
          </w:pPr>
          <w:hyperlink w:anchor="_Toc509847123" w:history="1">
            <w:r w:rsidRPr="00C62E9F">
              <w:rPr>
                <w:rStyle w:val="-"/>
                <w:noProof/>
              </w:rPr>
              <w:t>Gravity</w:t>
            </w:r>
            <w:r>
              <w:rPr>
                <w:noProof/>
                <w:webHidden/>
              </w:rPr>
              <w:tab/>
            </w:r>
            <w:r>
              <w:rPr>
                <w:noProof/>
                <w:webHidden/>
              </w:rPr>
              <w:fldChar w:fldCharType="begin"/>
            </w:r>
            <w:r>
              <w:rPr>
                <w:noProof/>
                <w:webHidden/>
              </w:rPr>
              <w:instrText xml:space="preserve"> PAGEREF _Toc509847123 \h </w:instrText>
            </w:r>
            <w:r>
              <w:rPr>
                <w:noProof/>
                <w:webHidden/>
              </w:rPr>
            </w:r>
            <w:r>
              <w:rPr>
                <w:noProof/>
                <w:webHidden/>
              </w:rPr>
              <w:fldChar w:fldCharType="separate"/>
            </w:r>
            <w:r>
              <w:rPr>
                <w:noProof/>
                <w:webHidden/>
              </w:rPr>
              <w:t>3</w:t>
            </w:r>
            <w:r>
              <w:rPr>
                <w:noProof/>
                <w:webHidden/>
              </w:rPr>
              <w:fldChar w:fldCharType="end"/>
            </w:r>
          </w:hyperlink>
        </w:p>
        <w:p w:rsidR="000E6E01" w:rsidRDefault="000E6E01">
          <w:pPr>
            <w:pStyle w:val="10"/>
            <w:tabs>
              <w:tab w:val="right" w:leader="dot" w:pos="9394"/>
            </w:tabs>
            <w:rPr>
              <w:rFonts w:asciiTheme="minorHAnsi" w:eastAsiaTheme="minorEastAsia" w:hAnsiTheme="minorHAnsi"/>
              <w:noProof/>
            </w:rPr>
          </w:pPr>
          <w:hyperlink w:anchor="_Toc509847124" w:history="1">
            <w:r w:rsidRPr="00C62E9F">
              <w:rPr>
                <w:rStyle w:val="-"/>
                <w:noProof/>
              </w:rPr>
              <w:t>Ecology</w:t>
            </w:r>
            <w:r>
              <w:rPr>
                <w:noProof/>
                <w:webHidden/>
              </w:rPr>
              <w:tab/>
            </w:r>
            <w:r>
              <w:rPr>
                <w:noProof/>
                <w:webHidden/>
              </w:rPr>
              <w:fldChar w:fldCharType="begin"/>
            </w:r>
            <w:r>
              <w:rPr>
                <w:noProof/>
                <w:webHidden/>
              </w:rPr>
              <w:instrText xml:space="preserve"> PAGEREF _Toc509847124 \h </w:instrText>
            </w:r>
            <w:r>
              <w:rPr>
                <w:noProof/>
                <w:webHidden/>
              </w:rPr>
            </w:r>
            <w:r>
              <w:rPr>
                <w:noProof/>
                <w:webHidden/>
              </w:rPr>
              <w:fldChar w:fldCharType="separate"/>
            </w:r>
            <w:r>
              <w:rPr>
                <w:noProof/>
                <w:webHidden/>
              </w:rPr>
              <w:t>4</w:t>
            </w:r>
            <w:r>
              <w:rPr>
                <w:noProof/>
                <w:webHidden/>
              </w:rPr>
              <w:fldChar w:fldCharType="end"/>
            </w:r>
          </w:hyperlink>
        </w:p>
        <w:p w:rsidR="000E6E01" w:rsidRDefault="000E6E01">
          <w:pPr>
            <w:pStyle w:val="20"/>
            <w:tabs>
              <w:tab w:val="right" w:leader="dot" w:pos="9394"/>
            </w:tabs>
            <w:rPr>
              <w:rFonts w:asciiTheme="minorHAnsi" w:eastAsiaTheme="minorEastAsia" w:hAnsiTheme="minorHAnsi"/>
              <w:noProof/>
            </w:rPr>
          </w:pPr>
          <w:hyperlink w:anchor="_Toc509847125" w:history="1">
            <w:r w:rsidRPr="00C62E9F">
              <w:rPr>
                <w:rStyle w:val="-"/>
                <w:noProof/>
              </w:rPr>
              <w:t>Pressure</w:t>
            </w:r>
            <w:r>
              <w:rPr>
                <w:noProof/>
                <w:webHidden/>
              </w:rPr>
              <w:tab/>
            </w:r>
            <w:r>
              <w:rPr>
                <w:noProof/>
                <w:webHidden/>
              </w:rPr>
              <w:fldChar w:fldCharType="begin"/>
            </w:r>
            <w:r>
              <w:rPr>
                <w:noProof/>
                <w:webHidden/>
              </w:rPr>
              <w:instrText xml:space="preserve"> PAGEREF _Toc509847125 \h </w:instrText>
            </w:r>
            <w:r>
              <w:rPr>
                <w:noProof/>
                <w:webHidden/>
              </w:rPr>
            </w:r>
            <w:r>
              <w:rPr>
                <w:noProof/>
                <w:webHidden/>
              </w:rPr>
              <w:fldChar w:fldCharType="separate"/>
            </w:r>
            <w:r>
              <w:rPr>
                <w:noProof/>
                <w:webHidden/>
              </w:rPr>
              <w:t>4</w:t>
            </w:r>
            <w:r>
              <w:rPr>
                <w:noProof/>
                <w:webHidden/>
              </w:rPr>
              <w:fldChar w:fldCharType="end"/>
            </w:r>
          </w:hyperlink>
        </w:p>
        <w:p w:rsidR="000E6E01" w:rsidRDefault="000E6E01">
          <w:pPr>
            <w:pStyle w:val="10"/>
            <w:tabs>
              <w:tab w:val="right" w:leader="dot" w:pos="9394"/>
            </w:tabs>
            <w:rPr>
              <w:rFonts w:asciiTheme="minorHAnsi" w:eastAsiaTheme="minorEastAsia" w:hAnsiTheme="minorHAnsi"/>
              <w:noProof/>
            </w:rPr>
          </w:pPr>
          <w:hyperlink w:anchor="_Toc509847126" w:history="1">
            <w:r w:rsidRPr="00C62E9F">
              <w:rPr>
                <w:rStyle w:val="-"/>
                <w:noProof/>
              </w:rPr>
              <w:t>Ecology</w:t>
            </w:r>
            <w:r>
              <w:rPr>
                <w:noProof/>
                <w:webHidden/>
              </w:rPr>
              <w:tab/>
            </w:r>
            <w:r>
              <w:rPr>
                <w:noProof/>
                <w:webHidden/>
              </w:rPr>
              <w:fldChar w:fldCharType="begin"/>
            </w:r>
            <w:r>
              <w:rPr>
                <w:noProof/>
                <w:webHidden/>
              </w:rPr>
              <w:instrText xml:space="preserve"> PAGEREF _Toc509847126 \h </w:instrText>
            </w:r>
            <w:r>
              <w:rPr>
                <w:noProof/>
                <w:webHidden/>
              </w:rPr>
            </w:r>
            <w:r>
              <w:rPr>
                <w:noProof/>
                <w:webHidden/>
              </w:rPr>
              <w:fldChar w:fldCharType="separate"/>
            </w:r>
            <w:r>
              <w:rPr>
                <w:noProof/>
                <w:webHidden/>
              </w:rPr>
              <w:t>5</w:t>
            </w:r>
            <w:r>
              <w:rPr>
                <w:noProof/>
                <w:webHidden/>
              </w:rPr>
              <w:fldChar w:fldCharType="end"/>
            </w:r>
          </w:hyperlink>
        </w:p>
        <w:p w:rsidR="000E6E01" w:rsidRDefault="000E6E01">
          <w:pPr>
            <w:pStyle w:val="20"/>
            <w:tabs>
              <w:tab w:val="right" w:leader="dot" w:pos="9394"/>
            </w:tabs>
            <w:rPr>
              <w:rFonts w:asciiTheme="minorHAnsi" w:eastAsiaTheme="minorEastAsia" w:hAnsiTheme="minorHAnsi"/>
              <w:noProof/>
            </w:rPr>
          </w:pPr>
          <w:hyperlink w:anchor="_Toc509847127" w:history="1">
            <w:r w:rsidRPr="00C62E9F">
              <w:rPr>
                <w:rStyle w:val="-"/>
                <w:noProof/>
              </w:rPr>
              <w:t>Wind and turbulence</w:t>
            </w:r>
            <w:r>
              <w:rPr>
                <w:noProof/>
                <w:webHidden/>
              </w:rPr>
              <w:tab/>
            </w:r>
            <w:r>
              <w:rPr>
                <w:noProof/>
                <w:webHidden/>
              </w:rPr>
              <w:fldChar w:fldCharType="begin"/>
            </w:r>
            <w:r>
              <w:rPr>
                <w:noProof/>
                <w:webHidden/>
              </w:rPr>
              <w:instrText xml:space="preserve"> PAGEREF _Toc509847127 \h </w:instrText>
            </w:r>
            <w:r>
              <w:rPr>
                <w:noProof/>
                <w:webHidden/>
              </w:rPr>
            </w:r>
            <w:r>
              <w:rPr>
                <w:noProof/>
                <w:webHidden/>
              </w:rPr>
              <w:fldChar w:fldCharType="separate"/>
            </w:r>
            <w:r>
              <w:rPr>
                <w:noProof/>
                <w:webHidden/>
              </w:rPr>
              <w:t>5</w:t>
            </w:r>
            <w:r>
              <w:rPr>
                <w:noProof/>
                <w:webHidden/>
              </w:rPr>
              <w:fldChar w:fldCharType="end"/>
            </w:r>
          </w:hyperlink>
        </w:p>
        <w:p w:rsidR="000E6E01" w:rsidRDefault="000E6E01">
          <w:r>
            <w:rPr>
              <w:b/>
              <w:bCs/>
              <w:noProof/>
            </w:rPr>
            <w:fldChar w:fldCharType="end"/>
          </w:r>
        </w:p>
      </w:sdtContent>
    </w:sdt>
    <w:p w:rsidR="000E6E01" w:rsidRDefault="000E6E01">
      <w:pPr>
        <w:spacing w:before="0" w:after="200" w:line="276" w:lineRule="auto"/>
        <w:ind w:firstLine="0"/>
        <w:rPr>
          <w:rFonts w:ascii="Arial" w:eastAsiaTheme="majorEastAsia" w:hAnsi="Arial" w:cstheme="majorBidi"/>
          <w:b/>
          <w:bCs/>
          <w:color w:val="FF0000"/>
          <w:sz w:val="28"/>
          <w:szCs w:val="28"/>
        </w:rPr>
      </w:pPr>
      <w:bookmarkStart w:id="0" w:name="_Toc509847118"/>
      <w:r>
        <w:br w:type="page"/>
      </w:r>
    </w:p>
    <w:p w:rsidR="00FB5024" w:rsidRPr="00B00432" w:rsidRDefault="00547A58" w:rsidP="00B00432">
      <w:pPr>
        <w:pStyle w:val="1"/>
      </w:pPr>
      <w:r>
        <w:lastRenderedPageBreak/>
        <w:t>Ecology</w:t>
      </w:r>
      <w:bookmarkEnd w:id="0"/>
    </w:p>
    <w:p w:rsidR="00547A58" w:rsidRPr="00547A58" w:rsidRDefault="00547A58" w:rsidP="00547A58">
      <w:pPr>
        <w:pStyle w:val="2"/>
      </w:pPr>
      <w:bookmarkStart w:id="1" w:name="_Toc509847119"/>
      <w:r>
        <w:t>Trees</w:t>
      </w:r>
      <w:bookmarkEnd w:id="1"/>
    </w:p>
    <w:p w:rsidR="003D59FE" w:rsidRDefault="00F52E25" w:rsidP="00F52E25">
      <w:r>
        <w:t>Trees are an</w:t>
      </w:r>
      <w:del w:id="2" w:author="Windows User" w:date="2018-03-26T17:06:00Z">
        <w:r w:rsidDel="000E6E01">
          <w:delText xml:space="preserve"> important</w:delText>
        </w:r>
      </w:del>
      <w:ins w:id="3" w:author="Windows User" w:date="2018-03-26T17:06:00Z">
        <w:r w:rsidR="000E6E01">
          <w:t xml:space="preserve"> </w:t>
        </w:r>
        <w:proofErr w:type="spellStart"/>
        <w:r w:rsidR="000E6E01">
          <w:t>serius</w:t>
        </w:r>
      </w:ins>
      <w:proofErr w:type="spellEnd"/>
      <w:r>
        <w:t xml:space="preserve"> part of the terrestrial </w:t>
      </w:r>
      <w:del w:id="4" w:author="Windows User" w:date="2018-03-26T17:07:00Z">
        <w:r w:rsidDel="000E6E01">
          <w:delText>ecosystem</w:delText>
        </w:r>
      </w:del>
      <w:ins w:id="5" w:author="Windows User" w:date="2018-03-26T17:07:00Z">
        <w:r w:rsidR="000E6E01">
          <w:t xml:space="preserve"> </w:t>
        </w:r>
        <w:proofErr w:type="spellStart"/>
        <w:r w:rsidR="000E6E01">
          <w:t>enviroment</w:t>
        </w:r>
      </w:ins>
      <w:proofErr w:type="spellEnd"/>
      <w:proofErr w:type="gramStart"/>
      <w:r>
        <w:t>,[</w:t>
      </w:r>
      <w:proofErr w:type="gramEnd"/>
      <w:r>
        <w:t xml:space="preserve">96] providing essential habitats </w:t>
      </w:r>
      <w:del w:id="6" w:author="Windows User" w:date="2018-03-26T17:07:00Z">
        <w:r w:rsidDel="000E6E01">
          <w:delText xml:space="preserve">including </w:delText>
        </w:r>
      </w:del>
      <w:ins w:id="7" w:author="Windows User" w:date="2018-03-26T17:07:00Z">
        <w:r w:rsidR="000E6E01">
          <w:t xml:space="preserve"> inside</w:t>
        </w:r>
        <w:r w:rsidR="000E6E01">
          <w:t xml:space="preserve"> </w:t>
        </w:r>
      </w:ins>
      <w:r>
        <w:t xml:space="preserve">many kinds of forest for </w:t>
      </w:r>
      <w:del w:id="8" w:author="Windows User" w:date="2018-03-26T17:07:00Z">
        <w:r w:rsidDel="000E6E01">
          <w:delText xml:space="preserve">communities </w:delText>
        </w:r>
      </w:del>
      <w:ins w:id="9" w:author="Windows User" w:date="2018-03-26T17:07:00Z">
        <w:r w:rsidR="000E6E01">
          <w:t xml:space="preserve"> </w:t>
        </w:r>
        <w:proofErr w:type="spellStart"/>
        <w:r w:rsidR="000E6E01">
          <w:t>citizent</w:t>
        </w:r>
        <w:proofErr w:type="spellEnd"/>
        <w:r w:rsidR="000E6E01">
          <w:t xml:space="preserve"> </w:t>
        </w:r>
      </w:ins>
      <w:r>
        <w:t>of organisms. Epiphytic plants such as ferns, some mosses, liverworts, orchids and some species of parasitic plants (e.g., mistletoe) hang from branches</w:t>
      </w:r>
      <w:proofErr w:type="gramStart"/>
      <w:r>
        <w:t>;[</w:t>
      </w:r>
      <w:proofErr w:type="gramEnd"/>
      <w:r>
        <w:t>97] these along with arboreal lichens, algae, and fungi provide micro-habitats for themselves and for othe</w:t>
      </w:r>
      <w:bookmarkStart w:id="10" w:name="_GoBack"/>
      <w:bookmarkEnd w:id="10"/>
      <w:r>
        <w:t xml:space="preserve">r organisms, including animals. Leaves, flowers and fruits are seasonally available. On the ground underneath trees there is shade, and often there is undergrowth, leaf litter, and decaying wood that provide other habitat.[98][99] Trees </w:t>
      </w:r>
      <w:proofErr w:type="spellStart"/>
      <w:r>
        <w:t>stabilise</w:t>
      </w:r>
      <w:proofErr w:type="spellEnd"/>
      <w:r>
        <w:t xml:space="preserve"> the soil, prevent rapid run-off of rain water, help prevent desertification, have a role in climate control and help in the maintenance of biodivers</w:t>
      </w:r>
      <w:r w:rsidR="00547A58">
        <w:t>ity and ecosystem balance.[100]</w:t>
      </w:r>
    </w:p>
    <w:p w:rsidR="00B12239" w:rsidRPr="00B00432" w:rsidRDefault="00F52E25" w:rsidP="00B12239">
      <w:pPr>
        <w:sectPr w:rsidR="00B12239" w:rsidRPr="00B00432" w:rsidSect="00FB5024">
          <w:footerReference w:type="default" r:id="rId10"/>
          <w:pgSz w:w="12240" w:h="15840"/>
          <w:pgMar w:top="1418" w:right="1418" w:bottom="1418" w:left="1418" w:header="709" w:footer="709" w:gutter="0"/>
          <w:cols w:space="708"/>
          <w:docGrid w:linePitch="360"/>
        </w:sectPr>
      </w:pPr>
      <w:r>
        <w:t xml:space="preserve">Many species of tree support their own </w:t>
      </w:r>
      <w:proofErr w:type="spellStart"/>
      <w:r>
        <w:t>specialised</w:t>
      </w:r>
      <w:proofErr w:type="spellEnd"/>
      <w:r>
        <w:t xml:space="preserve"> invertebrates. In their natural habitats, 284 different species of insect have been found on the English oak (</w:t>
      </w:r>
      <w:proofErr w:type="spellStart"/>
      <w:r>
        <w:t>Quercus</w:t>
      </w:r>
      <w:proofErr w:type="spellEnd"/>
      <w:r>
        <w:t xml:space="preserve"> </w:t>
      </w:r>
      <w:proofErr w:type="spellStart"/>
      <w:r>
        <w:t>robur</w:t>
      </w:r>
      <w:proofErr w:type="spellEnd"/>
      <w:r>
        <w:t xml:space="preserve">)[101] and 306 species of invertebrate on the Tasmanian oak (Eucalyptus </w:t>
      </w:r>
      <w:proofErr w:type="spellStart"/>
      <w:r>
        <w:t>obliqua</w:t>
      </w:r>
      <w:proofErr w:type="spellEnd"/>
      <w:r>
        <w:t xml:space="preserve">).[102] Non-native tree species provide a less </w:t>
      </w:r>
      <w:proofErr w:type="spellStart"/>
      <w:r>
        <w:t>biodiverse</w:t>
      </w:r>
      <w:proofErr w:type="spellEnd"/>
      <w:r>
        <w:t xml:space="preserve"> community, for example in the United Kingdom the sycamore (Acer </w:t>
      </w:r>
      <w:proofErr w:type="spellStart"/>
      <w:r>
        <w:t>pseudoplatanus</w:t>
      </w:r>
      <w:proofErr w:type="spellEnd"/>
      <w:r>
        <w:t>), which originates from southern Europe, has few associated invertebrate species, though its bark supports a wide range of lichens, bryop</w:t>
      </w:r>
      <w:r w:rsidR="00547A58">
        <w:t>hytes and other epiphytes.[103]</w:t>
      </w:r>
      <w:r>
        <w:t xml:space="preserve">In ecosystems such as mangrove swamps, trees play a role in developing the habitat, since the roots of the mangrove trees reduce the speed of flow of tidal currents and trap water-borne sediment, reducing the water depth and creating suitable conditions for further mangrove </w:t>
      </w:r>
      <w:proofErr w:type="spellStart"/>
      <w:r>
        <w:t>colonisation</w:t>
      </w:r>
      <w:proofErr w:type="spellEnd"/>
      <w:r>
        <w:t>. Thus mangrove swamps tend to extend seawards in suitable locations</w:t>
      </w:r>
      <w:proofErr w:type="gramStart"/>
      <w:r>
        <w:t>.[</w:t>
      </w:r>
      <w:proofErr w:type="gramEnd"/>
      <w:r>
        <w:t>104] Mangrove swamps also provide an effective buffer against the more damaging effect</w:t>
      </w:r>
      <w:r w:rsidR="00B00432">
        <w:t>s of cyclones and tsunamis.</w:t>
      </w:r>
    </w:p>
    <w:p w:rsidR="00547A58" w:rsidRDefault="00547A58" w:rsidP="00B00432">
      <w:pPr>
        <w:pStyle w:val="1"/>
        <w:ind w:firstLine="0"/>
      </w:pPr>
      <w:bookmarkStart w:id="11" w:name="_Toc509847120"/>
      <w:r>
        <w:lastRenderedPageBreak/>
        <w:t>Ecology</w:t>
      </w:r>
      <w:bookmarkEnd w:id="11"/>
    </w:p>
    <w:p w:rsidR="00547A58" w:rsidRDefault="00547A58" w:rsidP="00547A58">
      <w:pPr>
        <w:pStyle w:val="2"/>
      </w:pPr>
      <w:bookmarkStart w:id="12" w:name="_Toc509847121"/>
      <w:r>
        <w:t>Water</w:t>
      </w:r>
      <w:bookmarkEnd w:id="12"/>
    </w:p>
    <w:p w:rsidR="003D59FE" w:rsidRDefault="00F52E25">
      <w:r w:rsidRPr="00F52E25">
        <w:t>Diffusion of carbon dioxide and oxygen is approximately 10,000 times slower in water than in air. When soils are flooded, they quickly lose oxygen, becoming hypoxic (an environment with O2 concentration below 2 mg/liter) and eventually completely anoxic where anaerobic bacteria thrive among the roots. Water also influences the intensity and spectral composition of light as it reflects off the water surface and submerged particles</w:t>
      </w:r>
      <w:proofErr w:type="gramStart"/>
      <w:r w:rsidRPr="00F52E25">
        <w:t>.[</w:t>
      </w:r>
      <w:proofErr w:type="gramEnd"/>
      <w:r w:rsidRPr="00F52E25">
        <w:t>179] Aquatic plants exhibit a wide variety of morphological and physiological adaptations that allow them to survive, compete, and diversify in these environments. For example, their roots and stems contain large air spaces (</w:t>
      </w:r>
      <w:proofErr w:type="spellStart"/>
      <w:r w:rsidRPr="00F52E25">
        <w:t>aerenchyma</w:t>
      </w:r>
      <w:proofErr w:type="spellEnd"/>
      <w:r w:rsidRPr="00F52E25">
        <w:t>) that regulate the efficient transportation of gases (for example, CO2 and O2) used in respiration and photosynthesis.</w:t>
      </w:r>
    </w:p>
    <w:p w:rsidR="00F52E25" w:rsidRDefault="00F52E25">
      <w:r w:rsidRPr="00F52E25">
        <w:t xml:space="preserve"> Salt water plants (halophytes) have additional specialized adaptations, such as the development of special organs for shedding salt and </w:t>
      </w:r>
      <w:proofErr w:type="spellStart"/>
      <w:r w:rsidRPr="00F52E25">
        <w:t>osmoregulating</w:t>
      </w:r>
      <w:proofErr w:type="spellEnd"/>
      <w:r w:rsidRPr="00F52E25">
        <w:t xml:space="preserve"> their internal salt (</w:t>
      </w:r>
      <w:proofErr w:type="spellStart"/>
      <w:r w:rsidRPr="00F52E25">
        <w:t>NaCl</w:t>
      </w:r>
      <w:proofErr w:type="spellEnd"/>
      <w:r w:rsidRPr="00F52E25">
        <w:t xml:space="preserve">) concentrations, to live in estuarine, brackish, or oceanic environments. Anaerobic soil microorganisms in aquatic environments use nitrate, manganese ions, ferric ions, sulfate, carbon dioxide, and some organic compounds; other microorganisms are facultative anaerobes and use oxygen during respiration when the soil becomes drier. The activity of soil microorganisms and the chemistry of the water </w:t>
      </w:r>
      <w:proofErr w:type="gramStart"/>
      <w:r w:rsidRPr="00F52E25">
        <w:t>reduces</w:t>
      </w:r>
      <w:proofErr w:type="gramEnd"/>
      <w:r w:rsidRPr="00F52E25">
        <w:t xml:space="preserve"> the oxidation-reduction potentials of the water. Carbon dioxide, for example, is reduced to methane (CH4) by </w:t>
      </w:r>
      <w:proofErr w:type="spellStart"/>
      <w:r w:rsidRPr="00F52E25">
        <w:t>methanogenic</w:t>
      </w:r>
      <w:proofErr w:type="spellEnd"/>
      <w:r w:rsidRPr="00F52E25">
        <w:t xml:space="preserve"> bacteria</w:t>
      </w:r>
      <w:proofErr w:type="gramStart"/>
      <w:r w:rsidRPr="00F52E25">
        <w:t>.[</w:t>
      </w:r>
      <w:proofErr w:type="gramEnd"/>
      <w:r w:rsidRPr="00F52E25">
        <w:t>179] The physiology of fish is also specially adapted to compensate for environmental salt levels through osmoregulation. Their gills form electrochemical gradients that mediate salt excretion in salt water and uptake in fresh water</w:t>
      </w:r>
      <w:proofErr w:type="gramStart"/>
      <w:r w:rsidRPr="00F52E25">
        <w:t>.[1</w:t>
      </w:r>
      <w:proofErr w:type="gramEnd"/>
    </w:p>
    <w:p w:rsidR="00B00432" w:rsidRDefault="00B00432" w:rsidP="00B00432">
      <w:pPr>
        <w:spacing w:before="0" w:after="200" w:line="276" w:lineRule="auto"/>
        <w:ind w:firstLine="0"/>
        <w:sectPr w:rsidR="00B00432" w:rsidSect="00FB5024">
          <w:headerReference w:type="default" r:id="rId11"/>
          <w:footerReference w:type="default" r:id="rId12"/>
          <w:pgSz w:w="12240" w:h="15840"/>
          <w:pgMar w:top="1418" w:right="1418" w:bottom="1418" w:left="1418" w:header="709" w:footer="709" w:gutter="0"/>
          <w:cols w:space="708"/>
          <w:docGrid w:linePitch="360"/>
        </w:sectPr>
      </w:pPr>
    </w:p>
    <w:p w:rsidR="00547A58" w:rsidRDefault="00547A58" w:rsidP="00B00432">
      <w:pPr>
        <w:pStyle w:val="1"/>
      </w:pPr>
      <w:bookmarkStart w:id="13" w:name="_Toc509847122"/>
      <w:r>
        <w:lastRenderedPageBreak/>
        <w:t>Ecology</w:t>
      </w:r>
      <w:bookmarkEnd w:id="13"/>
    </w:p>
    <w:p w:rsidR="00F52E25" w:rsidRDefault="00547A58" w:rsidP="00547A58">
      <w:pPr>
        <w:pStyle w:val="2"/>
      </w:pPr>
      <w:bookmarkStart w:id="14" w:name="_Toc509847123"/>
      <w:r>
        <w:t>Gravity</w:t>
      </w:r>
      <w:bookmarkEnd w:id="14"/>
    </w:p>
    <w:p w:rsidR="003D59FE" w:rsidRDefault="00F52E25" w:rsidP="00F52E25">
      <w:r>
        <w:t>The shape and energy of the land is significantly affected by gravitational forces. On a large scale, the distribution of gravitational forces on the earth is uneven and influences the shape and movement of tectonic plates as well as influencing geomorphic processes such as orogeny and erosion. These forces govern many of the geophysical properties and distributions of ecological biomes across the Earth. On the organismal scale, gravitational forces provide directional cues for plant and fungal growth (</w:t>
      </w:r>
      <w:proofErr w:type="spellStart"/>
      <w:r>
        <w:t>gravitropism</w:t>
      </w:r>
      <w:proofErr w:type="spellEnd"/>
      <w:r>
        <w:t>), orientation cues for animal migrations, and influence the biomechanics and size of animals</w:t>
      </w:r>
      <w:proofErr w:type="gramStart"/>
      <w:r>
        <w:t>.[</w:t>
      </w:r>
      <w:proofErr w:type="gramEnd"/>
      <w:r>
        <w:t xml:space="preserve">109] </w:t>
      </w:r>
    </w:p>
    <w:p w:rsidR="00842BEA" w:rsidRDefault="00F52E25" w:rsidP="004719F7">
      <w:r>
        <w:t>Ecological traits, such as allocation of biomass in trees during growth are subject to mechanical failure as gravitational forces influence the position and struc</w:t>
      </w:r>
      <w:r w:rsidR="00842BEA">
        <w:t>ture of branches and leaves.</w:t>
      </w:r>
    </w:p>
    <w:tbl>
      <w:tblPr>
        <w:tblStyle w:val="a6"/>
        <w:tblW w:w="0" w:type="auto"/>
        <w:tblLook w:val="04A0" w:firstRow="1" w:lastRow="0" w:firstColumn="1" w:lastColumn="0" w:noHBand="0" w:noVBand="1"/>
      </w:tblPr>
      <w:tblGrid>
        <w:gridCol w:w="1924"/>
        <w:gridCol w:w="1924"/>
        <w:gridCol w:w="1924"/>
        <w:gridCol w:w="1924"/>
        <w:gridCol w:w="1924"/>
      </w:tblGrid>
      <w:tr w:rsidR="00842BEA" w:rsidTr="00A7598A">
        <w:trPr>
          <w:trHeight w:val="548"/>
        </w:trPr>
        <w:tc>
          <w:tcPr>
            <w:tcW w:w="1924" w:type="dxa"/>
            <w:shd w:val="clear" w:color="auto" w:fill="1F497D" w:themeFill="text2"/>
          </w:tcPr>
          <w:p w:rsidR="00842BEA" w:rsidRDefault="00A7598A" w:rsidP="004719F7">
            <w:pPr>
              <w:ind w:firstLine="0"/>
            </w:pPr>
            <w:r w:rsidRPr="00A7598A">
              <w:rPr>
                <w:color w:val="FFFFFF" w:themeColor="background1"/>
              </w:rPr>
              <w:t>LESSON</w:t>
            </w:r>
          </w:p>
        </w:tc>
        <w:tc>
          <w:tcPr>
            <w:tcW w:w="1924" w:type="dxa"/>
            <w:shd w:val="clear" w:color="auto" w:fill="1F497D" w:themeFill="text2"/>
          </w:tcPr>
          <w:p w:rsidR="00842BEA" w:rsidRPr="00C30467" w:rsidRDefault="00A7598A" w:rsidP="004719F7">
            <w:pPr>
              <w:ind w:firstLine="0"/>
              <w:rPr>
                <w:color w:val="FFFFFF" w:themeColor="background1"/>
              </w:rPr>
            </w:pPr>
            <w:r w:rsidRPr="00C30467">
              <w:rPr>
                <w:color w:val="FFFFFF" w:themeColor="background1"/>
              </w:rPr>
              <w:t>TOPIC</w:t>
            </w:r>
          </w:p>
        </w:tc>
        <w:tc>
          <w:tcPr>
            <w:tcW w:w="1924" w:type="dxa"/>
            <w:shd w:val="clear" w:color="auto" w:fill="1F497D" w:themeFill="text2"/>
          </w:tcPr>
          <w:p w:rsidR="00842BEA" w:rsidRPr="00C30467" w:rsidRDefault="00C30467" w:rsidP="004719F7">
            <w:pPr>
              <w:ind w:firstLine="0"/>
              <w:rPr>
                <w:color w:val="FFFFFF" w:themeColor="background1"/>
              </w:rPr>
            </w:pPr>
            <w:r w:rsidRPr="00C30467">
              <w:rPr>
                <w:color w:val="FFFFFF" w:themeColor="background1"/>
              </w:rPr>
              <w:t>ASSIGNEMENT</w:t>
            </w:r>
          </w:p>
        </w:tc>
        <w:tc>
          <w:tcPr>
            <w:tcW w:w="1924" w:type="dxa"/>
            <w:shd w:val="clear" w:color="auto" w:fill="1F497D" w:themeFill="text2"/>
          </w:tcPr>
          <w:p w:rsidR="00842BEA" w:rsidRDefault="00C30467" w:rsidP="004719F7">
            <w:pPr>
              <w:ind w:firstLine="0"/>
            </w:pPr>
            <w:r>
              <w:t>Points</w:t>
            </w:r>
          </w:p>
        </w:tc>
        <w:tc>
          <w:tcPr>
            <w:tcW w:w="1924" w:type="dxa"/>
            <w:shd w:val="clear" w:color="auto" w:fill="1F497D" w:themeFill="text2"/>
          </w:tcPr>
          <w:p w:rsidR="00842BEA" w:rsidRDefault="00C30467" w:rsidP="004719F7">
            <w:pPr>
              <w:ind w:firstLine="0"/>
            </w:pPr>
            <w:r>
              <w:t>DUE</w:t>
            </w:r>
          </w:p>
        </w:tc>
      </w:tr>
      <w:tr w:rsidR="00BE18D9" w:rsidTr="00A7598A">
        <w:trPr>
          <w:trHeight w:val="884"/>
        </w:trPr>
        <w:tc>
          <w:tcPr>
            <w:tcW w:w="1924" w:type="dxa"/>
            <w:vMerge w:val="restart"/>
            <w:shd w:val="clear" w:color="auto" w:fill="8DB3E2" w:themeFill="text2" w:themeFillTint="66"/>
          </w:tcPr>
          <w:p w:rsidR="00BE18D9" w:rsidRDefault="00C30467" w:rsidP="00C30467">
            <w:pPr>
              <w:ind w:firstLine="0"/>
              <w:jc w:val="center"/>
            </w:pPr>
            <w:r>
              <w:t>1</w:t>
            </w:r>
          </w:p>
        </w:tc>
        <w:tc>
          <w:tcPr>
            <w:tcW w:w="1924" w:type="dxa"/>
            <w:vMerge w:val="restart"/>
            <w:shd w:val="clear" w:color="auto" w:fill="8DB3E2" w:themeFill="text2" w:themeFillTint="66"/>
          </w:tcPr>
          <w:p w:rsidR="00BE18D9" w:rsidRDefault="00C30467" w:rsidP="004719F7">
            <w:pPr>
              <w:ind w:firstLine="0"/>
            </w:pPr>
            <w:r>
              <w:t>What is Distance</w:t>
            </w:r>
          </w:p>
          <w:p w:rsidR="00C30467" w:rsidRDefault="00C30467" w:rsidP="004719F7">
            <w:pPr>
              <w:ind w:firstLine="0"/>
            </w:pPr>
            <w:r>
              <w:t>Learning?</w:t>
            </w:r>
          </w:p>
        </w:tc>
        <w:tc>
          <w:tcPr>
            <w:tcW w:w="1924" w:type="dxa"/>
            <w:shd w:val="clear" w:color="auto" w:fill="8DB3E2" w:themeFill="text2" w:themeFillTint="66"/>
          </w:tcPr>
          <w:p w:rsidR="00BE18D9" w:rsidRDefault="00C30467" w:rsidP="004719F7">
            <w:pPr>
              <w:ind w:firstLine="0"/>
            </w:pPr>
            <w:r>
              <w:t>Wiki #1</w:t>
            </w:r>
          </w:p>
        </w:tc>
        <w:tc>
          <w:tcPr>
            <w:tcW w:w="1924" w:type="dxa"/>
            <w:shd w:val="clear" w:color="auto" w:fill="8DB3E2" w:themeFill="text2" w:themeFillTint="66"/>
          </w:tcPr>
          <w:p w:rsidR="00BE18D9" w:rsidRDefault="00C30467" w:rsidP="004719F7">
            <w:pPr>
              <w:ind w:firstLine="0"/>
            </w:pPr>
            <w:r>
              <w:t>10</w:t>
            </w:r>
          </w:p>
        </w:tc>
        <w:tc>
          <w:tcPr>
            <w:tcW w:w="1924" w:type="dxa"/>
            <w:shd w:val="clear" w:color="auto" w:fill="8DB3E2" w:themeFill="text2" w:themeFillTint="66"/>
          </w:tcPr>
          <w:p w:rsidR="00BE18D9" w:rsidRDefault="00C30467" w:rsidP="004719F7">
            <w:pPr>
              <w:ind w:firstLine="0"/>
            </w:pPr>
            <w:r>
              <w:t>March 10</w:t>
            </w:r>
          </w:p>
        </w:tc>
      </w:tr>
      <w:tr w:rsidR="00BE18D9" w:rsidTr="00A7598A">
        <w:trPr>
          <w:trHeight w:val="681"/>
        </w:trPr>
        <w:tc>
          <w:tcPr>
            <w:tcW w:w="1924" w:type="dxa"/>
            <w:vMerge/>
            <w:shd w:val="clear" w:color="auto" w:fill="8DB3E2" w:themeFill="text2" w:themeFillTint="66"/>
          </w:tcPr>
          <w:p w:rsidR="00BE18D9" w:rsidRDefault="00BE18D9" w:rsidP="004719F7">
            <w:pPr>
              <w:ind w:firstLine="0"/>
            </w:pPr>
          </w:p>
        </w:tc>
        <w:tc>
          <w:tcPr>
            <w:tcW w:w="1924" w:type="dxa"/>
            <w:vMerge/>
            <w:shd w:val="clear" w:color="auto" w:fill="8DB3E2" w:themeFill="text2" w:themeFillTint="66"/>
          </w:tcPr>
          <w:p w:rsidR="00BE18D9" w:rsidRDefault="00BE18D9" w:rsidP="004719F7">
            <w:pPr>
              <w:ind w:firstLine="0"/>
            </w:pPr>
          </w:p>
        </w:tc>
        <w:tc>
          <w:tcPr>
            <w:tcW w:w="1924" w:type="dxa"/>
            <w:shd w:val="clear" w:color="auto" w:fill="C6D9F1" w:themeFill="text2" w:themeFillTint="33"/>
          </w:tcPr>
          <w:p w:rsidR="00BE18D9" w:rsidRDefault="00C30467" w:rsidP="004719F7">
            <w:pPr>
              <w:ind w:firstLine="0"/>
            </w:pPr>
            <w:r>
              <w:t>Presentation</w:t>
            </w:r>
          </w:p>
        </w:tc>
        <w:tc>
          <w:tcPr>
            <w:tcW w:w="1924" w:type="dxa"/>
            <w:shd w:val="clear" w:color="auto" w:fill="C6D9F1" w:themeFill="text2" w:themeFillTint="33"/>
          </w:tcPr>
          <w:p w:rsidR="00BE18D9" w:rsidRDefault="00C30467" w:rsidP="004719F7">
            <w:pPr>
              <w:ind w:firstLine="0"/>
            </w:pPr>
            <w:r>
              <w:t>20</w:t>
            </w:r>
          </w:p>
        </w:tc>
        <w:tc>
          <w:tcPr>
            <w:tcW w:w="1924" w:type="dxa"/>
            <w:shd w:val="clear" w:color="auto" w:fill="C6D9F1" w:themeFill="text2" w:themeFillTint="33"/>
          </w:tcPr>
          <w:p w:rsidR="00BE18D9" w:rsidRDefault="00BE18D9" w:rsidP="004719F7">
            <w:pPr>
              <w:ind w:firstLine="0"/>
            </w:pPr>
          </w:p>
        </w:tc>
      </w:tr>
      <w:tr w:rsidR="00842BEA" w:rsidTr="00A7598A">
        <w:trPr>
          <w:trHeight w:val="1121"/>
        </w:trPr>
        <w:tc>
          <w:tcPr>
            <w:tcW w:w="1924" w:type="dxa"/>
            <w:shd w:val="clear" w:color="auto" w:fill="8DB3E2" w:themeFill="text2" w:themeFillTint="66"/>
          </w:tcPr>
          <w:p w:rsidR="00842BEA" w:rsidRDefault="00C30467" w:rsidP="00C30467">
            <w:pPr>
              <w:ind w:firstLine="0"/>
              <w:jc w:val="center"/>
            </w:pPr>
            <w:r>
              <w:t>2</w:t>
            </w:r>
          </w:p>
        </w:tc>
        <w:tc>
          <w:tcPr>
            <w:tcW w:w="1924" w:type="dxa"/>
            <w:shd w:val="clear" w:color="auto" w:fill="8DB3E2" w:themeFill="text2" w:themeFillTint="66"/>
          </w:tcPr>
          <w:p w:rsidR="00842BEA" w:rsidRDefault="00C30467" w:rsidP="004719F7">
            <w:pPr>
              <w:ind w:firstLine="0"/>
            </w:pPr>
            <w:r>
              <w:t>History &amp; Theories</w:t>
            </w:r>
          </w:p>
        </w:tc>
        <w:tc>
          <w:tcPr>
            <w:tcW w:w="1924" w:type="dxa"/>
            <w:shd w:val="clear" w:color="auto" w:fill="8DB3E2" w:themeFill="text2" w:themeFillTint="66"/>
          </w:tcPr>
          <w:p w:rsidR="00842BEA" w:rsidRDefault="00C30467" w:rsidP="004719F7">
            <w:pPr>
              <w:ind w:firstLine="0"/>
            </w:pPr>
            <w:r>
              <w:t>Brief paper</w:t>
            </w:r>
          </w:p>
        </w:tc>
        <w:tc>
          <w:tcPr>
            <w:tcW w:w="1924" w:type="dxa"/>
            <w:shd w:val="clear" w:color="auto" w:fill="8DB3E2" w:themeFill="text2" w:themeFillTint="66"/>
          </w:tcPr>
          <w:p w:rsidR="00842BEA" w:rsidRDefault="00C30467" w:rsidP="004719F7">
            <w:pPr>
              <w:ind w:firstLine="0"/>
            </w:pPr>
            <w:r>
              <w:t>20</w:t>
            </w:r>
          </w:p>
        </w:tc>
        <w:tc>
          <w:tcPr>
            <w:tcW w:w="1924" w:type="dxa"/>
            <w:shd w:val="clear" w:color="auto" w:fill="8DB3E2" w:themeFill="text2" w:themeFillTint="66"/>
          </w:tcPr>
          <w:p w:rsidR="00842BEA" w:rsidRDefault="00C30467" w:rsidP="004719F7">
            <w:pPr>
              <w:ind w:firstLine="0"/>
            </w:pPr>
            <w:r>
              <w:t>March 24</w:t>
            </w:r>
          </w:p>
        </w:tc>
      </w:tr>
      <w:tr w:rsidR="00842BEA" w:rsidTr="00A7598A">
        <w:tc>
          <w:tcPr>
            <w:tcW w:w="9620" w:type="dxa"/>
            <w:gridSpan w:val="5"/>
            <w:shd w:val="clear" w:color="auto" w:fill="C6D9F1" w:themeFill="text2" w:themeFillTint="33"/>
          </w:tcPr>
          <w:p w:rsidR="00842BEA" w:rsidRDefault="00C30467" w:rsidP="00C30467">
            <w:pPr>
              <w:ind w:firstLine="0"/>
              <w:jc w:val="center"/>
            </w:pPr>
            <w:r>
              <w:t>Spring Break</w:t>
            </w:r>
          </w:p>
        </w:tc>
      </w:tr>
      <w:tr w:rsidR="00BE18D9" w:rsidTr="00A7598A">
        <w:trPr>
          <w:trHeight w:val="802"/>
        </w:trPr>
        <w:tc>
          <w:tcPr>
            <w:tcW w:w="1924" w:type="dxa"/>
            <w:vMerge w:val="restart"/>
            <w:shd w:val="clear" w:color="auto" w:fill="8DB3E2" w:themeFill="text2" w:themeFillTint="66"/>
          </w:tcPr>
          <w:p w:rsidR="00BE18D9" w:rsidRDefault="00C30467" w:rsidP="00C30467">
            <w:pPr>
              <w:ind w:firstLine="0"/>
              <w:jc w:val="center"/>
            </w:pPr>
            <w:r>
              <w:t>3</w:t>
            </w:r>
          </w:p>
        </w:tc>
        <w:tc>
          <w:tcPr>
            <w:tcW w:w="1924" w:type="dxa"/>
            <w:vMerge w:val="restart"/>
            <w:shd w:val="clear" w:color="auto" w:fill="8DB3E2" w:themeFill="text2" w:themeFillTint="66"/>
          </w:tcPr>
          <w:p w:rsidR="00BE18D9" w:rsidRDefault="00C30467" w:rsidP="004719F7">
            <w:pPr>
              <w:ind w:firstLine="0"/>
            </w:pPr>
            <w:r>
              <w:t>Distance</w:t>
            </w:r>
          </w:p>
          <w:p w:rsidR="00C30467" w:rsidRDefault="00C30467" w:rsidP="004719F7">
            <w:pPr>
              <w:ind w:firstLine="0"/>
            </w:pPr>
            <w:r>
              <w:t>Learners</w:t>
            </w:r>
          </w:p>
        </w:tc>
        <w:tc>
          <w:tcPr>
            <w:tcW w:w="1924" w:type="dxa"/>
            <w:shd w:val="clear" w:color="auto" w:fill="8DB3E2" w:themeFill="text2" w:themeFillTint="66"/>
          </w:tcPr>
          <w:p w:rsidR="00BE18D9" w:rsidRDefault="00C30467" w:rsidP="004719F7">
            <w:pPr>
              <w:ind w:firstLine="0"/>
            </w:pPr>
            <w:r>
              <w:t>Discussion #1</w:t>
            </w:r>
          </w:p>
        </w:tc>
        <w:tc>
          <w:tcPr>
            <w:tcW w:w="1924" w:type="dxa"/>
            <w:shd w:val="clear" w:color="auto" w:fill="8DB3E2" w:themeFill="text2" w:themeFillTint="66"/>
          </w:tcPr>
          <w:p w:rsidR="00BE18D9" w:rsidRDefault="00C30467" w:rsidP="004719F7">
            <w:pPr>
              <w:ind w:firstLine="0"/>
            </w:pPr>
            <w:r>
              <w:t>10</w:t>
            </w:r>
          </w:p>
        </w:tc>
        <w:tc>
          <w:tcPr>
            <w:tcW w:w="1924" w:type="dxa"/>
            <w:tcBorders>
              <w:bottom w:val="single" w:sz="4" w:space="0" w:color="auto"/>
            </w:tcBorders>
            <w:shd w:val="clear" w:color="auto" w:fill="8DB3E2" w:themeFill="text2" w:themeFillTint="66"/>
          </w:tcPr>
          <w:p w:rsidR="00BE18D9" w:rsidRDefault="00C30467" w:rsidP="004719F7">
            <w:pPr>
              <w:ind w:firstLine="0"/>
            </w:pPr>
            <w:r>
              <w:t>April 7</w:t>
            </w:r>
          </w:p>
        </w:tc>
      </w:tr>
      <w:tr w:rsidR="00BE18D9" w:rsidTr="00A7598A">
        <w:trPr>
          <w:trHeight w:val="771"/>
        </w:trPr>
        <w:tc>
          <w:tcPr>
            <w:tcW w:w="1924" w:type="dxa"/>
            <w:vMerge/>
            <w:shd w:val="clear" w:color="auto" w:fill="8DB3E2" w:themeFill="text2" w:themeFillTint="66"/>
          </w:tcPr>
          <w:p w:rsidR="00BE18D9" w:rsidRDefault="00BE18D9" w:rsidP="004719F7">
            <w:pPr>
              <w:ind w:firstLine="0"/>
            </w:pPr>
          </w:p>
        </w:tc>
        <w:tc>
          <w:tcPr>
            <w:tcW w:w="1924" w:type="dxa"/>
            <w:vMerge/>
            <w:shd w:val="clear" w:color="auto" w:fill="8DB3E2" w:themeFill="text2" w:themeFillTint="66"/>
          </w:tcPr>
          <w:p w:rsidR="00BE18D9" w:rsidRDefault="00BE18D9" w:rsidP="004719F7">
            <w:pPr>
              <w:ind w:firstLine="0"/>
            </w:pPr>
          </w:p>
        </w:tc>
        <w:tc>
          <w:tcPr>
            <w:tcW w:w="1924" w:type="dxa"/>
            <w:shd w:val="clear" w:color="auto" w:fill="C6D9F1" w:themeFill="text2" w:themeFillTint="33"/>
          </w:tcPr>
          <w:p w:rsidR="00BE18D9" w:rsidRDefault="00C30467" w:rsidP="004719F7">
            <w:pPr>
              <w:ind w:firstLine="0"/>
            </w:pPr>
            <w:r>
              <w:t>Group project</w:t>
            </w:r>
          </w:p>
        </w:tc>
        <w:tc>
          <w:tcPr>
            <w:tcW w:w="1924" w:type="dxa"/>
            <w:tcBorders>
              <w:right w:val="single" w:sz="4" w:space="0" w:color="auto"/>
            </w:tcBorders>
            <w:shd w:val="clear" w:color="auto" w:fill="C6D9F1" w:themeFill="text2" w:themeFillTint="33"/>
          </w:tcPr>
          <w:p w:rsidR="00BE18D9" w:rsidRDefault="00C30467" w:rsidP="004719F7">
            <w:pPr>
              <w:ind w:firstLine="0"/>
            </w:pPr>
            <w:r>
              <w:t>50</w:t>
            </w:r>
          </w:p>
        </w:tc>
        <w:tc>
          <w:tcPr>
            <w:tcW w:w="192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E18D9" w:rsidRDefault="00C30467" w:rsidP="004719F7">
            <w:pPr>
              <w:ind w:firstLine="0"/>
            </w:pPr>
            <w:r>
              <w:t>April 14</w:t>
            </w:r>
          </w:p>
        </w:tc>
      </w:tr>
      <w:tr w:rsidR="00842BEA" w:rsidTr="00A7598A">
        <w:trPr>
          <w:trHeight w:val="522"/>
        </w:trPr>
        <w:tc>
          <w:tcPr>
            <w:tcW w:w="1924" w:type="dxa"/>
            <w:shd w:val="clear" w:color="auto" w:fill="8DB3E2" w:themeFill="text2" w:themeFillTint="66"/>
          </w:tcPr>
          <w:p w:rsidR="00842BEA" w:rsidRDefault="00C30467" w:rsidP="00C30467">
            <w:pPr>
              <w:ind w:firstLine="0"/>
              <w:jc w:val="center"/>
            </w:pPr>
            <w:r>
              <w:t>4</w:t>
            </w:r>
          </w:p>
        </w:tc>
        <w:tc>
          <w:tcPr>
            <w:tcW w:w="1924" w:type="dxa"/>
            <w:shd w:val="clear" w:color="auto" w:fill="8DB3E2" w:themeFill="text2" w:themeFillTint="66"/>
          </w:tcPr>
          <w:p w:rsidR="00842BEA" w:rsidRDefault="00C30467" w:rsidP="004719F7">
            <w:pPr>
              <w:ind w:firstLine="0"/>
            </w:pPr>
            <w:r>
              <w:t>Media selection</w:t>
            </w:r>
          </w:p>
        </w:tc>
        <w:tc>
          <w:tcPr>
            <w:tcW w:w="1924" w:type="dxa"/>
            <w:shd w:val="clear" w:color="auto" w:fill="8DB3E2" w:themeFill="text2" w:themeFillTint="66"/>
          </w:tcPr>
          <w:p w:rsidR="00842BEA" w:rsidRDefault="00C30467" w:rsidP="004719F7">
            <w:pPr>
              <w:ind w:firstLine="0"/>
            </w:pPr>
            <w:r>
              <w:t>Blog #1</w:t>
            </w:r>
          </w:p>
        </w:tc>
        <w:tc>
          <w:tcPr>
            <w:tcW w:w="1924" w:type="dxa"/>
            <w:shd w:val="clear" w:color="auto" w:fill="8DB3E2" w:themeFill="text2" w:themeFillTint="66"/>
          </w:tcPr>
          <w:p w:rsidR="00842BEA" w:rsidRDefault="00C30467" w:rsidP="004719F7">
            <w:pPr>
              <w:ind w:firstLine="0"/>
            </w:pPr>
            <w:r>
              <w:t>10</w:t>
            </w:r>
          </w:p>
        </w:tc>
        <w:tc>
          <w:tcPr>
            <w:tcW w:w="1924" w:type="dxa"/>
            <w:tcBorders>
              <w:top w:val="single" w:sz="4" w:space="0" w:color="auto"/>
            </w:tcBorders>
            <w:shd w:val="clear" w:color="auto" w:fill="8DB3E2" w:themeFill="text2" w:themeFillTint="66"/>
          </w:tcPr>
          <w:p w:rsidR="00842BEA" w:rsidRDefault="00C30467" w:rsidP="004719F7">
            <w:pPr>
              <w:ind w:firstLine="0"/>
            </w:pPr>
            <w:r>
              <w:t xml:space="preserve"> April 21</w:t>
            </w:r>
          </w:p>
        </w:tc>
      </w:tr>
    </w:tbl>
    <w:p w:rsidR="00B00432" w:rsidRDefault="00B00432" w:rsidP="004719F7">
      <w:pPr>
        <w:sectPr w:rsidR="00B00432" w:rsidSect="00FB5024">
          <w:headerReference w:type="default" r:id="rId13"/>
          <w:footerReference w:type="default" r:id="rId14"/>
          <w:pgSz w:w="12240" w:h="15840"/>
          <w:pgMar w:top="1418" w:right="1418" w:bottom="1418" w:left="1418" w:header="709" w:footer="709" w:gutter="0"/>
          <w:cols w:space="708"/>
          <w:docGrid w:linePitch="360"/>
        </w:sectPr>
      </w:pPr>
    </w:p>
    <w:p w:rsidR="00547A58" w:rsidRDefault="00560532" w:rsidP="00B00432">
      <w:pPr>
        <w:pStyle w:val="1"/>
      </w:pPr>
      <w:bookmarkStart w:id="15" w:name="_Toc509847124"/>
      <w:r>
        <w:lastRenderedPageBreak/>
        <w:t>Ecology</w:t>
      </w:r>
      <w:bookmarkEnd w:id="15"/>
    </w:p>
    <w:p w:rsidR="00F52E25" w:rsidRDefault="00F52E25" w:rsidP="00547A58">
      <w:pPr>
        <w:pStyle w:val="2"/>
      </w:pPr>
      <w:bookmarkStart w:id="16" w:name="_Toc509847125"/>
      <w:r>
        <w:t>Pressure</w:t>
      </w:r>
      <w:bookmarkEnd w:id="16"/>
    </w:p>
    <w:p w:rsidR="003D59FE" w:rsidRDefault="00F52E25" w:rsidP="00F52E25">
      <w:r>
        <w:t>Climatic and osmotic pressure places physiological constraints on organisms, especially those that fly and respire at high altitudes, or dive to deep ocean depths</w:t>
      </w:r>
      <w:proofErr w:type="gramStart"/>
      <w:r>
        <w:t>.[</w:t>
      </w:r>
      <w:proofErr w:type="gramEnd"/>
      <w:r>
        <w:t xml:space="preserve">183] These constraints influence vertical limits of ecosystems in the biosphere, as organisms are physiologically sensitive and adapted to atmospheric and osmotic water pressure differences.[109] For example, oxygen levels decrease with </w:t>
      </w:r>
      <w:r w:rsidR="00555A0D">
        <w:rPr>
          <w:noProof/>
        </w:rPr>
        <w:drawing>
          <wp:anchor distT="0" distB="0" distL="114300" distR="114300" simplePos="0" relativeHeight="251658240" behindDoc="1" locked="0" layoutInCell="1" allowOverlap="1" wp14:anchorId="56AB094F" wp14:editId="7A90EE7E">
            <wp:simplePos x="0" y="0"/>
            <wp:positionH relativeFrom="column">
              <wp:posOffset>1905</wp:posOffset>
            </wp:positionH>
            <wp:positionV relativeFrom="paragraph">
              <wp:posOffset>989330</wp:posOffset>
            </wp:positionV>
            <wp:extent cx="3887470" cy="2797175"/>
            <wp:effectExtent l="0" t="0" r="0" b="3175"/>
            <wp:wrapThrough wrapText="bothSides">
              <wp:wrapPolygon edited="0">
                <wp:start x="7621" y="0"/>
                <wp:lineTo x="3811" y="2354"/>
                <wp:lineTo x="0" y="2354"/>
                <wp:lineTo x="0" y="7797"/>
                <wp:lineTo x="106" y="9415"/>
                <wp:lineTo x="529" y="11768"/>
                <wp:lineTo x="741" y="18977"/>
                <wp:lineTo x="8785" y="21330"/>
                <wp:lineTo x="8785" y="21477"/>
                <wp:lineTo x="13654" y="21477"/>
                <wp:lineTo x="17677" y="16770"/>
                <wp:lineTo x="18629" y="14122"/>
                <wp:lineTo x="19158" y="11768"/>
                <wp:lineTo x="21487" y="10150"/>
                <wp:lineTo x="21487" y="6473"/>
                <wp:lineTo x="20005" y="5296"/>
                <wp:lineTo x="18312" y="4560"/>
                <wp:lineTo x="16724" y="2942"/>
                <wp:lineTo x="15877" y="2354"/>
                <wp:lineTo x="15983" y="1030"/>
                <wp:lineTo x="14819" y="147"/>
                <wp:lineTo x="12808" y="0"/>
                <wp:lineTo x="7621"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5">
                      <a:extLst>
                        <a:ext uri="{28A0092B-C50C-407E-A947-70E740481C1C}">
                          <a14:useLocalDpi xmlns:a14="http://schemas.microsoft.com/office/drawing/2010/main" val="0"/>
                        </a:ext>
                      </a:extLst>
                    </a:blip>
                    <a:stretch>
                      <a:fillRect/>
                    </a:stretch>
                  </pic:blipFill>
                  <pic:spPr>
                    <a:xfrm>
                      <a:off x="0" y="0"/>
                      <a:ext cx="3887470" cy="2797175"/>
                    </a:xfrm>
                    <a:prstGeom prst="rect">
                      <a:avLst/>
                    </a:prstGeom>
                  </pic:spPr>
                </pic:pic>
              </a:graphicData>
            </a:graphic>
            <wp14:sizeRelH relativeFrom="page">
              <wp14:pctWidth>0</wp14:pctWidth>
            </wp14:sizeRelH>
            <wp14:sizeRelV relativeFrom="page">
              <wp14:pctHeight>0</wp14:pctHeight>
            </wp14:sizeRelV>
          </wp:anchor>
        </w:drawing>
      </w:r>
      <w:r>
        <w:t>decreasing pressure and are a limiting factor for life at higher altitudes.[184]</w:t>
      </w:r>
    </w:p>
    <w:p w:rsidR="00F52E25" w:rsidRDefault="00F52E25" w:rsidP="00F52E25">
      <w:r>
        <w:t xml:space="preserve"> Water transportation by plants is another important </w:t>
      </w:r>
      <w:proofErr w:type="spellStart"/>
      <w:r>
        <w:t>ecophysiological</w:t>
      </w:r>
      <w:proofErr w:type="spellEnd"/>
      <w:r>
        <w:t xml:space="preserve"> process affected by osmotic pressure gradients</w:t>
      </w:r>
      <w:proofErr w:type="gramStart"/>
      <w:r>
        <w:t>.[</w:t>
      </w:r>
      <w:proofErr w:type="gramEnd"/>
      <w:r>
        <w:t>185][186][187] Water pressure in the depths of oceans requires that organisms adapt to these conditions. For example, diving animals such as whales, dolphins, and seals are specially adapted to deal with changes in sound due to water pressure differences.[188] Differences between hagfish species provide another example of adaptation to deep-sea pressure through specialized protein adaptations.[189]</w:t>
      </w:r>
    </w:p>
    <w:p w:rsidR="00B00432" w:rsidRDefault="00B00432" w:rsidP="00B00432">
      <w:pPr>
        <w:spacing w:before="0" w:after="200" w:line="276" w:lineRule="auto"/>
        <w:ind w:firstLine="0"/>
        <w:sectPr w:rsidR="00B00432" w:rsidSect="00FB5024">
          <w:headerReference w:type="default" r:id="rId16"/>
          <w:footerReference w:type="default" r:id="rId17"/>
          <w:pgSz w:w="12240" w:h="15840"/>
          <w:pgMar w:top="1418" w:right="1418" w:bottom="1418" w:left="1418" w:header="709" w:footer="709" w:gutter="0"/>
          <w:cols w:space="708"/>
          <w:docGrid w:linePitch="360"/>
        </w:sectPr>
      </w:pPr>
    </w:p>
    <w:p w:rsidR="00560532" w:rsidRDefault="00560532" w:rsidP="00B00432">
      <w:pPr>
        <w:pStyle w:val="1"/>
      </w:pPr>
      <w:bookmarkStart w:id="17" w:name="_Toc509847126"/>
      <w:r>
        <w:lastRenderedPageBreak/>
        <w:t>Ecology</w:t>
      </w:r>
      <w:bookmarkEnd w:id="17"/>
    </w:p>
    <w:p w:rsidR="00F52E25" w:rsidRDefault="00F52E25" w:rsidP="00560532">
      <w:pPr>
        <w:pStyle w:val="2"/>
      </w:pPr>
      <w:bookmarkStart w:id="18" w:name="_Toc509847127"/>
      <w:r w:rsidRPr="00F52E25">
        <w:t>Wind and turbulence</w:t>
      </w:r>
      <w:bookmarkEnd w:id="18"/>
    </w:p>
    <w:p w:rsidR="00972BB9" w:rsidRDefault="008E5829" w:rsidP="00972BB9">
      <w:pPr>
        <w:rPr>
          <w:shd w:val="clear" w:color="auto" w:fill="FFFFFF"/>
          <w:vertAlign w:val="superscript"/>
        </w:rPr>
      </w:pPr>
      <w:hyperlink r:id="rId18" w:tooltip="Turbulent forces" w:history="1">
        <w:r w:rsidRPr="008E5829">
          <w:rPr>
            <w:color w:val="0B0080"/>
            <w:u w:val="single"/>
            <w:shd w:val="clear" w:color="auto" w:fill="FFFFFF"/>
          </w:rPr>
          <w:t>Turbulent forces</w:t>
        </w:r>
      </w:hyperlink>
      <w:r w:rsidRPr="008E5829">
        <w:rPr>
          <w:shd w:val="clear" w:color="auto" w:fill="FFFFFF"/>
        </w:rPr>
        <w:t> in air and water affect the environment and ecosystem distribution, form and dynamics. On a planetary scale, ecosystems are affected by circulation patterns in the global </w:t>
      </w:r>
      <w:hyperlink r:id="rId19" w:tooltip="Trade winds" w:history="1">
        <w:r w:rsidRPr="008E5829">
          <w:rPr>
            <w:color w:val="0B0080"/>
            <w:shd w:val="clear" w:color="auto" w:fill="FFFFFF"/>
          </w:rPr>
          <w:t>trade winds</w:t>
        </w:r>
      </w:hyperlink>
      <w:r w:rsidRPr="008E5829">
        <w:rPr>
          <w:shd w:val="clear" w:color="auto" w:fill="FFFFFF"/>
        </w:rPr>
        <w:t>. Wind power and the turbulent forces it creates can influence heat, nutrient, and biochemical profiles of ecosystems.</w:t>
      </w:r>
      <w:hyperlink r:id="rId20" w:anchor="cite_note-Allee49-109" w:history="1">
        <w:r w:rsidRPr="008E5829">
          <w:rPr>
            <w:color w:val="0B0080"/>
            <w:shd w:val="clear" w:color="auto" w:fill="FFFFFF"/>
            <w:vertAlign w:val="superscript"/>
          </w:rPr>
          <w:t>[109]</w:t>
        </w:r>
      </w:hyperlink>
      <w:r w:rsidRPr="008E5829">
        <w:rPr>
          <w:shd w:val="clear" w:color="auto" w:fill="FFFFFF"/>
        </w:rPr>
        <w:t> For example, wind running over the surface of a lake creates turbulence, mixing the </w:t>
      </w:r>
      <w:hyperlink r:id="rId21" w:tooltip="Water column" w:history="1">
        <w:r w:rsidRPr="008E5829">
          <w:rPr>
            <w:color w:val="0B0080"/>
            <w:shd w:val="clear" w:color="auto" w:fill="FFFFFF"/>
          </w:rPr>
          <w:t xml:space="preserve">water </w:t>
        </w:r>
        <w:proofErr w:type="spellStart"/>
        <w:r w:rsidRPr="008E5829">
          <w:rPr>
            <w:color w:val="0B0080"/>
            <w:shd w:val="clear" w:color="auto" w:fill="FFFFFF"/>
          </w:rPr>
          <w:t>column</w:t>
        </w:r>
      </w:hyperlink>
      <w:r w:rsidRPr="008E5829">
        <w:rPr>
          <w:shd w:val="clear" w:color="auto" w:fill="FFFFFF"/>
        </w:rPr>
        <w:t>and</w:t>
      </w:r>
      <w:proofErr w:type="spellEnd"/>
      <w:r w:rsidRPr="008E5829">
        <w:rPr>
          <w:shd w:val="clear" w:color="auto" w:fill="FFFFFF"/>
        </w:rPr>
        <w:t xml:space="preserve"> influencing the environmental profile to create </w:t>
      </w:r>
      <w:hyperlink r:id="rId22" w:tooltip="Thermally layered zones" w:history="1">
        <w:r w:rsidRPr="008E5829">
          <w:rPr>
            <w:color w:val="0B0080"/>
            <w:shd w:val="clear" w:color="auto" w:fill="FFFFFF"/>
          </w:rPr>
          <w:t>thermally layered zones</w:t>
        </w:r>
      </w:hyperlink>
      <w:r w:rsidRPr="008E5829">
        <w:rPr>
          <w:shd w:val="clear" w:color="auto" w:fill="FFFFFF"/>
        </w:rPr>
        <w:t>, affecting how fish, algae, and other parts of the </w:t>
      </w:r>
      <w:hyperlink r:id="rId23" w:tooltip="Aquatic ecosystem" w:history="1">
        <w:r w:rsidRPr="008E5829">
          <w:rPr>
            <w:color w:val="0B0080"/>
            <w:shd w:val="clear" w:color="auto" w:fill="FFFFFF"/>
          </w:rPr>
          <w:t>aquatic ecosystem</w:t>
        </w:r>
      </w:hyperlink>
      <w:r w:rsidRPr="008E5829">
        <w:rPr>
          <w:shd w:val="clear" w:color="auto" w:fill="FFFFFF"/>
        </w:rPr>
        <w:t> are structured.</w:t>
      </w:r>
      <w:hyperlink r:id="rId24" w:anchor="cite_note-Shimeta95-192" w:history="1">
        <w:r w:rsidRPr="008E5829">
          <w:rPr>
            <w:color w:val="0B0080"/>
            <w:shd w:val="clear" w:color="auto" w:fill="FFFFFF"/>
            <w:vertAlign w:val="superscript"/>
          </w:rPr>
          <w:t>[192</w:t>
        </w:r>
        <w:proofErr w:type="gramStart"/>
        <w:r w:rsidRPr="008E5829">
          <w:rPr>
            <w:color w:val="0B0080"/>
            <w:shd w:val="clear" w:color="auto" w:fill="FFFFFF"/>
            <w:vertAlign w:val="superscript"/>
          </w:rPr>
          <w:t>]</w:t>
        </w:r>
        <w:proofErr w:type="gramEnd"/>
      </w:hyperlink>
      <w:hyperlink r:id="rId25" w:anchor="cite_note-Etemad01-193" w:history="1">
        <w:r w:rsidRPr="008E5829">
          <w:rPr>
            <w:color w:val="0B0080"/>
            <w:shd w:val="clear" w:color="auto" w:fill="FFFFFF"/>
            <w:vertAlign w:val="superscript"/>
          </w:rPr>
          <w:t>[193]</w:t>
        </w:r>
      </w:hyperlink>
      <w:r w:rsidRPr="008E5829">
        <w:rPr>
          <w:shd w:val="clear" w:color="auto" w:fill="FFFFFF"/>
        </w:rPr>
        <w:t> Wind speed and turbulence also influence </w:t>
      </w:r>
      <w:hyperlink r:id="rId26" w:tooltip="Evapotranspiration rates" w:history="1">
        <w:r w:rsidRPr="008E5829">
          <w:rPr>
            <w:color w:val="0B0080"/>
            <w:shd w:val="clear" w:color="auto" w:fill="FFFFFF"/>
          </w:rPr>
          <w:t>evapotranspiration rates</w:t>
        </w:r>
      </w:hyperlink>
      <w:r w:rsidRPr="008E5829">
        <w:rPr>
          <w:shd w:val="clear" w:color="auto" w:fill="FFFFFF"/>
        </w:rPr>
        <w:t> and energy budgets in plants and animals.</w:t>
      </w:r>
      <w:hyperlink r:id="rId27" w:anchor="cite_note-Cronk01-179" w:history="1">
        <w:r w:rsidRPr="008E5829">
          <w:rPr>
            <w:color w:val="0B0080"/>
            <w:shd w:val="clear" w:color="auto" w:fill="FFFFFF"/>
            <w:vertAlign w:val="superscript"/>
          </w:rPr>
          <w:t>[179</w:t>
        </w:r>
        <w:proofErr w:type="gramStart"/>
        <w:r w:rsidRPr="008E5829">
          <w:rPr>
            <w:color w:val="0B0080"/>
            <w:shd w:val="clear" w:color="auto" w:fill="FFFFFF"/>
            <w:vertAlign w:val="superscript"/>
          </w:rPr>
          <w:t>]</w:t>
        </w:r>
        <w:proofErr w:type="gramEnd"/>
      </w:hyperlink>
      <w:hyperlink r:id="rId28" w:anchor="cite_note-Wolf96-194" w:history="1">
        <w:r w:rsidRPr="008E5829">
          <w:rPr>
            <w:color w:val="0B0080"/>
            <w:shd w:val="clear" w:color="auto" w:fill="FFFFFF"/>
            <w:vertAlign w:val="superscript"/>
          </w:rPr>
          <w:t>[194]</w:t>
        </w:r>
      </w:hyperlink>
      <w:r w:rsidRPr="008E5829">
        <w:rPr>
          <w:shd w:val="clear" w:color="auto" w:fill="FFFFFF"/>
        </w:rPr>
        <w:t> Wind speed, temperature and moisture content can vary as winds travel across different land features and elevations. For example, the </w:t>
      </w:r>
      <w:proofErr w:type="spellStart"/>
      <w:r w:rsidRPr="008E5829">
        <w:fldChar w:fldCharType="begin"/>
      </w:r>
      <w:r w:rsidRPr="008E5829">
        <w:instrText xml:space="preserve"> HYPERLINK "https://en.wikipedia.org/wiki/Westerlies" \o "Westerlies" </w:instrText>
      </w:r>
      <w:r w:rsidRPr="008E5829">
        <w:fldChar w:fldCharType="separate"/>
      </w:r>
      <w:r w:rsidRPr="008E5829">
        <w:rPr>
          <w:color w:val="0B0080"/>
          <w:shd w:val="clear" w:color="auto" w:fill="FFFFFF"/>
        </w:rPr>
        <w:t>westerlies</w:t>
      </w:r>
      <w:proofErr w:type="spellEnd"/>
      <w:r w:rsidRPr="008E5829">
        <w:fldChar w:fldCharType="end"/>
      </w:r>
      <w:r w:rsidRPr="008E5829">
        <w:rPr>
          <w:shd w:val="clear" w:color="auto" w:fill="FFFFFF"/>
        </w:rPr>
        <w:t> come into contact with the </w:t>
      </w:r>
      <w:hyperlink r:id="rId29" w:tooltip="Coastal" w:history="1">
        <w:r w:rsidRPr="008E5829">
          <w:rPr>
            <w:color w:val="0B0080"/>
            <w:shd w:val="clear" w:color="auto" w:fill="FFFFFF"/>
          </w:rPr>
          <w:t>coastal</w:t>
        </w:r>
      </w:hyperlink>
      <w:r w:rsidRPr="008E5829">
        <w:rPr>
          <w:shd w:val="clear" w:color="auto" w:fill="FFFFFF"/>
        </w:rPr>
        <w:t> and interior mountains of western North America to produce a </w:t>
      </w:r>
      <w:hyperlink r:id="rId30" w:tooltip="Rain shadow" w:history="1">
        <w:r w:rsidRPr="008E5829">
          <w:rPr>
            <w:color w:val="0B0080"/>
            <w:shd w:val="clear" w:color="auto" w:fill="FFFFFF"/>
          </w:rPr>
          <w:t>rain shadow</w:t>
        </w:r>
      </w:hyperlink>
      <w:r w:rsidRPr="008E5829">
        <w:rPr>
          <w:shd w:val="clear" w:color="auto" w:fill="FFFFFF"/>
        </w:rPr>
        <w:t> on the leeward side of the mountain. The air expands and moisture condenses as the winds increase in elevation; this is called </w:t>
      </w:r>
      <w:hyperlink r:id="rId31" w:tooltip="Orographic lift" w:history="1">
        <w:r w:rsidRPr="008E5829">
          <w:rPr>
            <w:color w:val="0B0080"/>
            <w:shd w:val="clear" w:color="auto" w:fill="FFFFFF"/>
          </w:rPr>
          <w:t>orographic lift</w:t>
        </w:r>
      </w:hyperlink>
      <w:r w:rsidRPr="008E5829">
        <w:rPr>
          <w:shd w:val="clear" w:color="auto" w:fill="FFFFFF"/>
        </w:rPr>
        <w:t> and can cause precipitation.</w:t>
      </w:r>
      <w:r w:rsidRPr="008E5829">
        <w:rPr>
          <w:shd w:val="clear" w:color="auto" w:fill="FFFFFF"/>
          <w:vertAlign w:val="superscript"/>
        </w:rPr>
        <w:t>[</w:t>
      </w:r>
      <w:hyperlink r:id="rId32" w:tooltip="Wikipedia:Please clarify" w:history="1">
        <w:r w:rsidRPr="008E5829">
          <w:rPr>
            <w:i/>
            <w:iCs/>
            <w:color w:val="0B0080"/>
            <w:shd w:val="clear" w:color="auto" w:fill="FFFFFF"/>
            <w:vertAlign w:val="superscript"/>
          </w:rPr>
          <w:t>clarification needed</w:t>
        </w:r>
      </w:hyperlink>
      <w:r w:rsidRPr="008E5829">
        <w:rPr>
          <w:shd w:val="clear" w:color="auto" w:fill="FFFFFF"/>
          <w:vertAlign w:val="superscript"/>
        </w:rPr>
        <w:t>]</w:t>
      </w:r>
      <w:r w:rsidRPr="008E5829">
        <w:rPr>
          <w:shd w:val="clear" w:color="auto" w:fill="FFFFFF"/>
        </w:rPr>
        <w:t> This environmental process produces spatial divisions in biodiversity, as species adapted to wetter conditions are range-restricted to the coastal mountain valleys and unable to migrate across the </w:t>
      </w:r>
      <w:hyperlink r:id="rId33" w:tooltip="Xeric" w:history="1">
        <w:r w:rsidRPr="008E5829">
          <w:rPr>
            <w:color w:val="0B0080"/>
            <w:shd w:val="clear" w:color="auto" w:fill="FFFFFF"/>
          </w:rPr>
          <w:t>xeric</w:t>
        </w:r>
      </w:hyperlink>
      <w:r w:rsidRPr="008E5829">
        <w:rPr>
          <w:shd w:val="clear" w:color="auto" w:fill="FFFFFF"/>
        </w:rPr>
        <w:t> ecosystems (e.g., of the </w:t>
      </w:r>
      <w:hyperlink r:id="rId34" w:tooltip="Columbia River Drainage Basin" w:history="1">
        <w:r w:rsidRPr="008E5829">
          <w:rPr>
            <w:color w:val="0B0080"/>
            <w:shd w:val="clear" w:color="auto" w:fill="FFFFFF"/>
          </w:rPr>
          <w:t>Columbia Basin</w:t>
        </w:r>
      </w:hyperlink>
      <w:r w:rsidRPr="008E5829">
        <w:rPr>
          <w:shd w:val="clear" w:color="auto" w:fill="FFFFFF"/>
        </w:rPr>
        <w:t> in western North America) to intermix with sister lineages that are segregated to the interior mountain systems.</w:t>
      </w:r>
      <w:r w:rsidRPr="008E5829">
        <w:rPr>
          <w:shd w:val="clear" w:color="auto" w:fill="FFFFFF"/>
          <w:vertAlign w:val="superscript"/>
        </w:rPr>
        <w:t xml:space="preserve"> </w:t>
      </w:r>
    </w:p>
    <w:p w:rsidR="00972BB9" w:rsidRPr="00972BB9" w:rsidRDefault="00972BB9" w:rsidP="00972BB9">
      <w:pPr>
        <w:jc w:val="center"/>
        <w:rPr>
          <w:b/>
          <w:i/>
          <w:sz w:val="44"/>
          <w:szCs w:val="44"/>
          <w:shd w:val="clear" w:color="auto" w:fill="FFFFFF"/>
          <w:vertAlign w:val="superscript"/>
          <w:lang w:val="el-GR"/>
        </w:rPr>
      </w:pPr>
      <w:r w:rsidRPr="00972BB9">
        <w:rPr>
          <w:b/>
          <w:i/>
          <w:sz w:val="44"/>
          <w:szCs w:val="44"/>
          <w:shd w:val="clear" w:color="auto" w:fill="FFFFFF"/>
          <w:vertAlign w:val="superscript"/>
          <w:lang w:val="el-GR"/>
        </w:rPr>
        <w:t>Η Οικογένεια μου</w:t>
      </w:r>
    </w:p>
    <w:p w:rsidR="008E5829" w:rsidRPr="008E5829" w:rsidRDefault="008E5829">
      <w:pPr>
        <w:rPr>
          <w:shd w:val="clear" w:color="auto" w:fill="FFFFFF"/>
          <w:vertAlign w:val="superscript"/>
        </w:rPr>
      </w:pPr>
      <w:r>
        <w:rPr>
          <w:noProof/>
          <w:shd w:val="clear" w:color="auto" w:fill="FFFFFF"/>
          <w:vertAlign w:val="superscript"/>
        </w:rPr>
        <w:drawing>
          <wp:inline distT="0" distB="0" distL="0" distR="0">
            <wp:extent cx="5486400" cy="3200400"/>
            <wp:effectExtent l="0" t="0" r="0" b="1905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sectPr w:rsidR="008E5829" w:rsidRPr="008E5829" w:rsidSect="00FB5024">
      <w:headerReference w:type="default" r:id="rId40"/>
      <w:footerReference w:type="default" r:id="rId41"/>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454" w:rsidRDefault="00972454" w:rsidP="004C0AA2">
      <w:pPr>
        <w:spacing w:before="0" w:after="0" w:line="240" w:lineRule="auto"/>
      </w:pPr>
      <w:r>
        <w:separator/>
      </w:r>
    </w:p>
  </w:endnote>
  <w:endnote w:type="continuationSeparator" w:id="0">
    <w:p w:rsidR="00972454" w:rsidRDefault="00972454" w:rsidP="004C0A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pPr>
      <w:pStyle w:val="a4"/>
    </w:pPr>
  </w:p>
  <w:p w:rsidR="0099075D" w:rsidRDefault="0099075D">
    <w:pPr>
      <w:pStyle w:val="a4"/>
    </w:pPr>
    <w: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pPr>
      <w:pStyle w:val="a4"/>
    </w:pPr>
    <w:r>
      <w:t>1-2</w:t>
    </w:r>
  </w:p>
  <w:p w:rsidR="0099075D" w:rsidRDefault="0099075D">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pPr>
      <w:pStyle w:val="a4"/>
    </w:pPr>
    <w:r>
      <w:t>2-3</w:t>
    </w:r>
  </w:p>
  <w:p w:rsidR="0099075D" w:rsidRDefault="0099075D">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pPr>
      <w:pStyle w:val="a4"/>
    </w:pPr>
    <w:r>
      <w:t>3-4</w:t>
    </w:r>
  </w:p>
  <w:p w:rsidR="0099075D" w:rsidRDefault="0099075D">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pPr>
      <w:pStyle w:val="a4"/>
    </w:pPr>
    <w:r>
      <w:t>4-5</w:t>
    </w:r>
  </w:p>
  <w:p w:rsidR="0099075D" w:rsidRDefault="0099075D">
    <w:pPr>
      <w:pStyle w:val="a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rsidP="0099075D">
    <w:pPr>
      <w:pStyle w:val="a4"/>
      <w:ind w:firstLine="0"/>
    </w:pPr>
    <w:r>
      <w:t>5-6</w:t>
    </w:r>
  </w:p>
  <w:p w:rsidR="0099075D" w:rsidRDefault="0099075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454" w:rsidRDefault="00972454" w:rsidP="004C0AA2">
      <w:pPr>
        <w:spacing w:before="0" w:after="0" w:line="240" w:lineRule="auto"/>
      </w:pPr>
      <w:r>
        <w:separator/>
      </w:r>
    </w:p>
  </w:footnote>
  <w:footnote w:type="continuationSeparator" w:id="0">
    <w:p w:rsidR="00972454" w:rsidRDefault="00972454" w:rsidP="004C0AA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D04C3F6CD9DB4479B78C670B4DE4447D"/>
      </w:placeholder>
      <w:temporary/>
      <w:showingPlcHdr/>
    </w:sdtPr>
    <w:sdtContent>
      <w:p w:rsidR="00972BB9" w:rsidRDefault="00972BB9">
        <w:pPr>
          <w:pStyle w:val="a3"/>
        </w:pPr>
        <w:r>
          <w:t>[Type text]</w:t>
        </w:r>
      </w:p>
    </w:sdtContent>
  </w:sdt>
  <w:p w:rsidR="00972BB9" w:rsidRDefault="00972BB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32" w:rsidRDefault="0099075D" w:rsidP="00B00432">
    <w:pPr>
      <w:pStyle w:val="a3"/>
      <w:ind w:firstLine="0"/>
    </w:pPr>
    <w:r>
      <w:t>2o WATER</w:t>
    </w:r>
  </w:p>
  <w:p w:rsidR="00B00432" w:rsidRDefault="00B0043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5D" w:rsidRDefault="0099075D" w:rsidP="00B00432">
    <w:pPr>
      <w:pStyle w:val="a3"/>
      <w:ind w:firstLine="0"/>
    </w:pPr>
    <w:r>
      <w:t>3o GRAVITY</w:t>
    </w:r>
  </w:p>
  <w:p w:rsidR="0099075D" w:rsidRDefault="0099075D">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32" w:rsidRDefault="0099075D" w:rsidP="00B00432">
    <w:pPr>
      <w:pStyle w:val="a3"/>
      <w:ind w:firstLine="0"/>
    </w:pPr>
    <w:r>
      <w:t>4</w:t>
    </w:r>
    <w:r w:rsidR="00B00432">
      <w:t>o PRESSURE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32" w:rsidRDefault="0099075D" w:rsidP="00B00432">
    <w:pPr>
      <w:pStyle w:val="a3"/>
      <w:ind w:firstLine="0"/>
    </w:pPr>
    <w:r>
      <w:t>5</w:t>
    </w:r>
    <w:r w:rsidR="00B00432">
      <w:t>o WIND AND TURBULENCE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E25"/>
    <w:rsid w:val="000E6E01"/>
    <w:rsid w:val="003D59FE"/>
    <w:rsid w:val="004719F7"/>
    <w:rsid w:val="004C0AA2"/>
    <w:rsid w:val="00547A58"/>
    <w:rsid w:val="00555A0D"/>
    <w:rsid w:val="00560532"/>
    <w:rsid w:val="00581AEB"/>
    <w:rsid w:val="007A05E7"/>
    <w:rsid w:val="007C388A"/>
    <w:rsid w:val="00842BEA"/>
    <w:rsid w:val="008E2317"/>
    <w:rsid w:val="008E5829"/>
    <w:rsid w:val="0091467D"/>
    <w:rsid w:val="009377E2"/>
    <w:rsid w:val="00940A32"/>
    <w:rsid w:val="00972454"/>
    <w:rsid w:val="00972BB9"/>
    <w:rsid w:val="0099075D"/>
    <w:rsid w:val="00A7598A"/>
    <w:rsid w:val="00B00432"/>
    <w:rsid w:val="00B12239"/>
    <w:rsid w:val="00BE18D9"/>
    <w:rsid w:val="00C30467"/>
    <w:rsid w:val="00F43C84"/>
    <w:rsid w:val="00F52E25"/>
    <w:rsid w:val="00FB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9FE"/>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3D59FE"/>
    <w:pPr>
      <w:keepNext/>
      <w:keepLines/>
      <w:spacing w:before="480" w:after="38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547A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F52E25"/>
    <w:rPr>
      <w:color w:val="0000FF"/>
      <w:u w:val="single"/>
    </w:rPr>
  </w:style>
  <w:style w:type="character" w:customStyle="1" w:styleId="1Char">
    <w:name w:val="Επικεφαλίδα 1 Char"/>
    <w:basedOn w:val="a0"/>
    <w:link w:val="1"/>
    <w:uiPriority w:val="9"/>
    <w:rsid w:val="003D59FE"/>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547A58"/>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4C0AA2"/>
    <w:pPr>
      <w:tabs>
        <w:tab w:val="center" w:pos="4680"/>
        <w:tab w:val="right" w:pos="9360"/>
      </w:tabs>
      <w:spacing w:before="0" w:after="0" w:line="240" w:lineRule="auto"/>
    </w:pPr>
  </w:style>
  <w:style w:type="character" w:customStyle="1" w:styleId="Char">
    <w:name w:val="Κεφαλίδα Char"/>
    <w:basedOn w:val="a0"/>
    <w:link w:val="a3"/>
    <w:uiPriority w:val="99"/>
    <w:rsid w:val="004C0AA2"/>
    <w:rPr>
      <w:rFonts w:ascii="Times New Roman" w:hAnsi="Times New Roman"/>
    </w:rPr>
  </w:style>
  <w:style w:type="paragraph" w:styleId="a4">
    <w:name w:val="footer"/>
    <w:basedOn w:val="a"/>
    <w:link w:val="Char0"/>
    <w:uiPriority w:val="99"/>
    <w:unhideWhenUsed/>
    <w:rsid w:val="004C0AA2"/>
    <w:pPr>
      <w:tabs>
        <w:tab w:val="center" w:pos="4680"/>
        <w:tab w:val="right" w:pos="9360"/>
      </w:tabs>
      <w:spacing w:before="0" w:after="0" w:line="240" w:lineRule="auto"/>
    </w:pPr>
  </w:style>
  <w:style w:type="character" w:customStyle="1" w:styleId="Char0">
    <w:name w:val="Υποσέλιδο Char"/>
    <w:basedOn w:val="a0"/>
    <w:link w:val="a4"/>
    <w:uiPriority w:val="99"/>
    <w:rsid w:val="004C0AA2"/>
    <w:rPr>
      <w:rFonts w:ascii="Times New Roman" w:hAnsi="Times New Roman"/>
    </w:rPr>
  </w:style>
  <w:style w:type="paragraph" w:styleId="a5">
    <w:name w:val="Balloon Text"/>
    <w:basedOn w:val="a"/>
    <w:link w:val="Char1"/>
    <w:uiPriority w:val="99"/>
    <w:semiHidden/>
    <w:unhideWhenUsed/>
    <w:rsid w:val="004C0AA2"/>
    <w:pPr>
      <w:spacing w:before="0"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C0AA2"/>
    <w:rPr>
      <w:rFonts w:ascii="Tahoma" w:hAnsi="Tahoma" w:cs="Tahoma"/>
      <w:sz w:val="16"/>
      <w:szCs w:val="16"/>
    </w:rPr>
  </w:style>
  <w:style w:type="table" w:styleId="a6">
    <w:name w:val="Table Grid"/>
    <w:basedOn w:val="a1"/>
    <w:uiPriority w:val="59"/>
    <w:rsid w:val="00842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Char2"/>
    <w:uiPriority w:val="1"/>
    <w:qFormat/>
    <w:rsid w:val="00972BB9"/>
    <w:pPr>
      <w:spacing w:after="0" w:line="240" w:lineRule="auto"/>
    </w:pPr>
    <w:rPr>
      <w:rFonts w:eastAsiaTheme="minorEastAsia"/>
      <w:lang w:eastAsia="ja-JP"/>
    </w:rPr>
  </w:style>
  <w:style w:type="character" w:customStyle="1" w:styleId="Char2">
    <w:name w:val="Χωρίς διάστιχο Char"/>
    <w:basedOn w:val="a0"/>
    <w:link w:val="a7"/>
    <w:uiPriority w:val="1"/>
    <w:rsid w:val="00972BB9"/>
    <w:rPr>
      <w:rFonts w:eastAsiaTheme="minorEastAsia"/>
      <w:lang w:eastAsia="ja-JP"/>
    </w:rPr>
  </w:style>
  <w:style w:type="paragraph" w:styleId="a8">
    <w:name w:val="TOC Heading"/>
    <w:basedOn w:val="1"/>
    <w:next w:val="a"/>
    <w:uiPriority w:val="39"/>
    <w:semiHidden/>
    <w:unhideWhenUsed/>
    <w:qFormat/>
    <w:rsid w:val="000E6E01"/>
    <w:pPr>
      <w:spacing w:after="0" w:line="276" w:lineRule="auto"/>
      <w:ind w:firstLine="0"/>
      <w:outlineLvl w:val="9"/>
    </w:pPr>
    <w:rPr>
      <w:rFonts w:asciiTheme="majorHAnsi" w:hAnsiTheme="majorHAnsi"/>
      <w:color w:val="365F91" w:themeColor="accent1" w:themeShade="BF"/>
      <w:lang w:eastAsia="ja-JP"/>
    </w:rPr>
  </w:style>
  <w:style w:type="paragraph" w:styleId="10">
    <w:name w:val="toc 1"/>
    <w:basedOn w:val="a"/>
    <w:next w:val="a"/>
    <w:autoRedefine/>
    <w:uiPriority w:val="39"/>
    <w:unhideWhenUsed/>
    <w:rsid w:val="000E6E01"/>
    <w:pPr>
      <w:spacing w:after="100"/>
    </w:pPr>
  </w:style>
  <w:style w:type="paragraph" w:styleId="20">
    <w:name w:val="toc 2"/>
    <w:basedOn w:val="a"/>
    <w:next w:val="a"/>
    <w:autoRedefine/>
    <w:uiPriority w:val="39"/>
    <w:unhideWhenUsed/>
    <w:rsid w:val="000E6E0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9FE"/>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3D59FE"/>
    <w:pPr>
      <w:keepNext/>
      <w:keepLines/>
      <w:spacing w:before="480" w:after="38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547A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F52E25"/>
    <w:rPr>
      <w:color w:val="0000FF"/>
      <w:u w:val="single"/>
    </w:rPr>
  </w:style>
  <w:style w:type="character" w:customStyle="1" w:styleId="1Char">
    <w:name w:val="Επικεφαλίδα 1 Char"/>
    <w:basedOn w:val="a0"/>
    <w:link w:val="1"/>
    <w:uiPriority w:val="9"/>
    <w:rsid w:val="003D59FE"/>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547A58"/>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4C0AA2"/>
    <w:pPr>
      <w:tabs>
        <w:tab w:val="center" w:pos="4680"/>
        <w:tab w:val="right" w:pos="9360"/>
      </w:tabs>
      <w:spacing w:before="0" w:after="0" w:line="240" w:lineRule="auto"/>
    </w:pPr>
  </w:style>
  <w:style w:type="character" w:customStyle="1" w:styleId="Char">
    <w:name w:val="Κεφαλίδα Char"/>
    <w:basedOn w:val="a0"/>
    <w:link w:val="a3"/>
    <w:uiPriority w:val="99"/>
    <w:rsid w:val="004C0AA2"/>
    <w:rPr>
      <w:rFonts w:ascii="Times New Roman" w:hAnsi="Times New Roman"/>
    </w:rPr>
  </w:style>
  <w:style w:type="paragraph" w:styleId="a4">
    <w:name w:val="footer"/>
    <w:basedOn w:val="a"/>
    <w:link w:val="Char0"/>
    <w:uiPriority w:val="99"/>
    <w:unhideWhenUsed/>
    <w:rsid w:val="004C0AA2"/>
    <w:pPr>
      <w:tabs>
        <w:tab w:val="center" w:pos="4680"/>
        <w:tab w:val="right" w:pos="9360"/>
      </w:tabs>
      <w:spacing w:before="0" w:after="0" w:line="240" w:lineRule="auto"/>
    </w:pPr>
  </w:style>
  <w:style w:type="character" w:customStyle="1" w:styleId="Char0">
    <w:name w:val="Υποσέλιδο Char"/>
    <w:basedOn w:val="a0"/>
    <w:link w:val="a4"/>
    <w:uiPriority w:val="99"/>
    <w:rsid w:val="004C0AA2"/>
    <w:rPr>
      <w:rFonts w:ascii="Times New Roman" w:hAnsi="Times New Roman"/>
    </w:rPr>
  </w:style>
  <w:style w:type="paragraph" w:styleId="a5">
    <w:name w:val="Balloon Text"/>
    <w:basedOn w:val="a"/>
    <w:link w:val="Char1"/>
    <w:uiPriority w:val="99"/>
    <w:semiHidden/>
    <w:unhideWhenUsed/>
    <w:rsid w:val="004C0AA2"/>
    <w:pPr>
      <w:spacing w:before="0"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C0AA2"/>
    <w:rPr>
      <w:rFonts w:ascii="Tahoma" w:hAnsi="Tahoma" w:cs="Tahoma"/>
      <w:sz w:val="16"/>
      <w:szCs w:val="16"/>
    </w:rPr>
  </w:style>
  <w:style w:type="table" w:styleId="a6">
    <w:name w:val="Table Grid"/>
    <w:basedOn w:val="a1"/>
    <w:uiPriority w:val="59"/>
    <w:rsid w:val="00842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Char2"/>
    <w:uiPriority w:val="1"/>
    <w:qFormat/>
    <w:rsid w:val="00972BB9"/>
    <w:pPr>
      <w:spacing w:after="0" w:line="240" w:lineRule="auto"/>
    </w:pPr>
    <w:rPr>
      <w:rFonts w:eastAsiaTheme="minorEastAsia"/>
      <w:lang w:eastAsia="ja-JP"/>
    </w:rPr>
  </w:style>
  <w:style w:type="character" w:customStyle="1" w:styleId="Char2">
    <w:name w:val="Χωρίς διάστιχο Char"/>
    <w:basedOn w:val="a0"/>
    <w:link w:val="a7"/>
    <w:uiPriority w:val="1"/>
    <w:rsid w:val="00972BB9"/>
    <w:rPr>
      <w:rFonts w:eastAsiaTheme="minorEastAsia"/>
      <w:lang w:eastAsia="ja-JP"/>
    </w:rPr>
  </w:style>
  <w:style w:type="paragraph" w:styleId="a8">
    <w:name w:val="TOC Heading"/>
    <w:basedOn w:val="1"/>
    <w:next w:val="a"/>
    <w:uiPriority w:val="39"/>
    <w:semiHidden/>
    <w:unhideWhenUsed/>
    <w:qFormat/>
    <w:rsid w:val="000E6E01"/>
    <w:pPr>
      <w:spacing w:after="0" w:line="276" w:lineRule="auto"/>
      <w:ind w:firstLine="0"/>
      <w:outlineLvl w:val="9"/>
    </w:pPr>
    <w:rPr>
      <w:rFonts w:asciiTheme="majorHAnsi" w:hAnsiTheme="majorHAnsi"/>
      <w:color w:val="365F91" w:themeColor="accent1" w:themeShade="BF"/>
      <w:lang w:eastAsia="ja-JP"/>
    </w:rPr>
  </w:style>
  <w:style w:type="paragraph" w:styleId="10">
    <w:name w:val="toc 1"/>
    <w:basedOn w:val="a"/>
    <w:next w:val="a"/>
    <w:autoRedefine/>
    <w:uiPriority w:val="39"/>
    <w:unhideWhenUsed/>
    <w:rsid w:val="000E6E01"/>
    <w:pPr>
      <w:spacing w:after="100"/>
    </w:pPr>
  </w:style>
  <w:style w:type="paragraph" w:styleId="20">
    <w:name w:val="toc 2"/>
    <w:basedOn w:val="a"/>
    <w:next w:val="a"/>
    <w:autoRedefine/>
    <w:uiPriority w:val="39"/>
    <w:unhideWhenUsed/>
    <w:rsid w:val="000E6E0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1062">
      <w:bodyDiv w:val="1"/>
      <w:marLeft w:val="0"/>
      <w:marRight w:val="0"/>
      <w:marTop w:val="0"/>
      <w:marBottom w:val="0"/>
      <w:divBdr>
        <w:top w:val="none" w:sz="0" w:space="0" w:color="auto"/>
        <w:left w:val="none" w:sz="0" w:space="0" w:color="auto"/>
        <w:bottom w:val="none" w:sz="0" w:space="0" w:color="auto"/>
        <w:right w:val="none" w:sz="0" w:space="0" w:color="auto"/>
      </w:divBdr>
    </w:div>
    <w:div w:id="148644192">
      <w:bodyDiv w:val="1"/>
      <w:marLeft w:val="0"/>
      <w:marRight w:val="0"/>
      <w:marTop w:val="0"/>
      <w:marBottom w:val="0"/>
      <w:divBdr>
        <w:top w:val="none" w:sz="0" w:space="0" w:color="auto"/>
        <w:left w:val="none" w:sz="0" w:space="0" w:color="auto"/>
        <w:bottom w:val="none" w:sz="0" w:space="0" w:color="auto"/>
        <w:right w:val="none" w:sz="0" w:space="0" w:color="auto"/>
      </w:divBdr>
    </w:div>
    <w:div w:id="389499050">
      <w:bodyDiv w:val="1"/>
      <w:marLeft w:val="0"/>
      <w:marRight w:val="0"/>
      <w:marTop w:val="0"/>
      <w:marBottom w:val="0"/>
      <w:divBdr>
        <w:top w:val="none" w:sz="0" w:space="0" w:color="auto"/>
        <w:left w:val="none" w:sz="0" w:space="0" w:color="auto"/>
        <w:bottom w:val="none" w:sz="0" w:space="0" w:color="auto"/>
        <w:right w:val="none" w:sz="0" w:space="0" w:color="auto"/>
      </w:divBdr>
    </w:div>
    <w:div w:id="1642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s://en.wikipedia.org/wiki/Turbulent_forces" TargetMode="External"/><Relationship Id="rId26" Type="http://schemas.openxmlformats.org/officeDocument/2006/relationships/hyperlink" Target="https://en.wikipedia.org/wiki/Evapotranspiration_rates" TargetMode="External"/><Relationship Id="rId39" Type="http://schemas.microsoft.com/office/2007/relationships/diagramDrawing" Target="diagrams/drawing1.xml"/><Relationship Id="rId3" Type="http://schemas.microsoft.com/office/2007/relationships/stylesWithEffects" Target="stylesWithEffects.xml"/><Relationship Id="rId21" Type="http://schemas.openxmlformats.org/officeDocument/2006/relationships/hyperlink" Target="https://en.wikipedia.org/wiki/Water_column" TargetMode="External"/><Relationship Id="rId34" Type="http://schemas.openxmlformats.org/officeDocument/2006/relationships/hyperlink" Target="https://en.wikipedia.org/wiki/Columbia_River_Drainage_Basi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https://en.wikipedia.org/wiki/Ecology" TargetMode="External"/><Relationship Id="rId33" Type="http://schemas.openxmlformats.org/officeDocument/2006/relationships/hyperlink" Target="https://en.wikipedia.org/wiki/Xeric" TargetMode="External"/><Relationship Id="rId38"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en.wikipedia.org/wiki/Ecology" TargetMode="External"/><Relationship Id="rId29" Type="http://schemas.openxmlformats.org/officeDocument/2006/relationships/hyperlink" Target="https://en.wikipedia.org/wiki/Coastal" TargetMode="Externa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n.wikipedia.org/wiki/Ecology" TargetMode="External"/><Relationship Id="rId32" Type="http://schemas.openxmlformats.org/officeDocument/2006/relationships/hyperlink" Target="https://en.wikipedia.org/wiki/Wikipedia:Please_clarify" TargetMode="External"/><Relationship Id="rId37" Type="http://schemas.openxmlformats.org/officeDocument/2006/relationships/diagramQuickStyle" Target="diagrams/quickStyle1.xm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1.gif"/><Relationship Id="rId23" Type="http://schemas.openxmlformats.org/officeDocument/2006/relationships/hyperlink" Target="https://en.wikipedia.org/wiki/Aquatic_ecosystem" TargetMode="External"/><Relationship Id="rId28" Type="http://schemas.openxmlformats.org/officeDocument/2006/relationships/hyperlink" Target="https://en.wikipedia.org/wiki/Ecology" TargetMode="External"/><Relationship Id="rId36" Type="http://schemas.openxmlformats.org/officeDocument/2006/relationships/diagramLayout" Target="diagrams/layout1.xml"/><Relationship Id="rId10" Type="http://schemas.openxmlformats.org/officeDocument/2006/relationships/footer" Target="footer2.xml"/><Relationship Id="rId19" Type="http://schemas.openxmlformats.org/officeDocument/2006/relationships/hyperlink" Target="https://en.wikipedia.org/wiki/Trade_winds" TargetMode="External"/><Relationship Id="rId31" Type="http://schemas.openxmlformats.org/officeDocument/2006/relationships/hyperlink" Target="https://en.wikipedia.org/wiki/Orographic_lift"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en.wikipedia.org/wiki/Thermally_layered_zones" TargetMode="External"/><Relationship Id="rId27" Type="http://schemas.openxmlformats.org/officeDocument/2006/relationships/hyperlink" Target="https://en.wikipedia.org/wiki/Ecology" TargetMode="External"/><Relationship Id="rId30" Type="http://schemas.openxmlformats.org/officeDocument/2006/relationships/hyperlink" Target="https://en.wikipedia.org/wiki/Rain_shadow" TargetMode="External"/><Relationship Id="rId35" Type="http://schemas.openxmlformats.org/officeDocument/2006/relationships/diagramData" Target="diagrams/data1.xml"/><Relationship Id="rId43"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565FDD-018A-4CB4-ACAC-5AEC7917E628}"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098DFFB4-57B2-415F-9A3F-8760DA1B9BFB}">
      <dgm:prSet phldrT="[Κείμενο]"/>
      <dgm:spPr/>
      <dgm:t>
        <a:bodyPr/>
        <a:lstStyle/>
        <a:p>
          <a:r>
            <a:rPr lang="en-US"/>
            <a:t>NIKOS</a:t>
          </a:r>
        </a:p>
        <a:p>
          <a:r>
            <a:rPr lang="en-US"/>
            <a:t>DESPOINA</a:t>
          </a:r>
        </a:p>
      </dgm:t>
    </dgm:pt>
    <dgm:pt modelId="{808C123B-60E3-4DB5-B802-C5DAE56AA525}" type="parTrans" cxnId="{736B26AD-A8CD-4635-B0C1-774422F9D07B}">
      <dgm:prSet/>
      <dgm:spPr/>
      <dgm:t>
        <a:bodyPr/>
        <a:lstStyle/>
        <a:p>
          <a:endParaRPr lang="en-US"/>
        </a:p>
      </dgm:t>
    </dgm:pt>
    <dgm:pt modelId="{A534C458-D751-4190-83C4-7DD8657E53CB}" type="sibTrans" cxnId="{736B26AD-A8CD-4635-B0C1-774422F9D07B}">
      <dgm:prSet/>
      <dgm:spPr/>
      <dgm:t>
        <a:bodyPr/>
        <a:lstStyle/>
        <a:p>
          <a:endParaRPr lang="en-US"/>
        </a:p>
      </dgm:t>
    </dgm:pt>
    <dgm:pt modelId="{E8F4849E-8584-45EB-88C7-89FEC9644DEB}">
      <dgm:prSet phldrT="[Κείμενο]"/>
      <dgm:spPr/>
      <dgm:t>
        <a:bodyPr/>
        <a:lstStyle/>
        <a:p>
          <a:r>
            <a:rPr lang="en-US"/>
            <a:t>ASTERIS</a:t>
          </a:r>
        </a:p>
      </dgm:t>
    </dgm:pt>
    <dgm:pt modelId="{B492F124-6A08-4397-812B-DECC98C7A680}" type="sibTrans" cxnId="{A41DA685-3F6D-4357-9EDC-2DC8DAA52DE9}">
      <dgm:prSet/>
      <dgm:spPr/>
      <dgm:t>
        <a:bodyPr/>
        <a:lstStyle/>
        <a:p>
          <a:endParaRPr lang="en-US"/>
        </a:p>
      </dgm:t>
    </dgm:pt>
    <dgm:pt modelId="{3A2982D9-3C72-43FB-9B87-DEA25C4B8ABF}" type="parTrans" cxnId="{A41DA685-3F6D-4357-9EDC-2DC8DAA52DE9}">
      <dgm:prSet/>
      <dgm:spPr/>
      <dgm:t>
        <a:bodyPr/>
        <a:lstStyle/>
        <a:p>
          <a:endParaRPr lang="en-US"/>
        </a:p>
      </dgm:t>
    </dgm:pt>
    <dgm:pt modelId="{4B49C2CE-180F-4E7E-83F2-84A6ABCDD617}">
      <dgm:prSet phldrT="[Κείμενο]"/>
      <dgm:spPr/>
      <dgm:t>
        <a:bodyPr/>
        <a:lstStyle/>
        <a:p>
          <a:r>
            <a:rPr lang="en-US"/>
            <a:t>AGATHI</a:t>
          </a:r>
        </a:p>
      </dgm:t>
    </dgm:pt>
    <dgm:pt modelId="{E72821BA-B5DF-49FA-A06C-C37DB571B959}" type="sibTrans" cxnId="{8A314695-F45B-4F49-8C48-CA9EA6E92795}">
      <dgm:prSet/>
      <dgm:spPr/>
      <dgm:t>
        <a:bodyPr/>
        <a:lstStyle/>
        <a:p>
          <a:endParaRPr lang="en-US"/>
        </a:p>
      </dgm:t>
    </dgm:pt>
    <dgm:pt modelId="{A2809B51-602C-4870-B971-29225578433E}" type="parTrans" cxnId="{8A314695-F45B-4F49-8C48-CA9EA6E92795}">
      <dgm:prSet/>
      <dgm:spPr/>
      <dgm:t>
        <a:bodyPr/>
        <a:lstStyle/>
        <a:p>
          <a:endParaRPr lang="en-US"/>
        </a:p>
      </dgm:t>
    </dgm:pt>
    <dgm:pt modelId="{E736335E-028C-4AD4-9E83-F161525DF913}" type="pres">
      <dgm:prSet presAssocID="{B5565FDD-018A-4CB4-ACAC-5AEC7917E628}" presName="hierChild1" presStyleCnt="0">
        <dgm:presLayoutVars>
          <dgm:chPref val="1"/>
          <dgm:dir/>
          <dgm:animOne val="branch"/>
          <dgm:animLvl val="lvl"/>
          <dgm:resizeHandles/>
        </dgm:presLayoutVars>
      </dgm:prSet>
      <dgm:spPr/>
    </dgm:pt>
    <dgm:pt modelId="{E2015099-5BCE-44E2-AA29-64949CEDF727}" type="pres">
      <dgm:prSet presAssocID="{098DFFB4-57B2-415F-9A3F-8760DA1B9BFB}" presName="hierRoot1" presStyleCnt="0"/>
      <dgm:spPr/>
    </dgm:pt>
    <dgm:pt modelId="{DAD8BC20-0C2C-43DA-AEAC-B11E49AE986F}" type="pres">
      <dgm:prSet presAssocID="{098DFFB4-57B2-415F-9A3F-8760DA1B9BFB}" presName="composite" presStyleCnt="0"/>
      <dgm:spPr/>
    </dgm:pt>
    <dgm:pt modelId="{006A142C-FA4E-49AB-83C7-58643E1E218C}" type="pres">
      <dgm:prSet presAssocID="{098DFFB4-57B2-415F-9A3F-8760DA1B9BFB}" presName="background" presStyleLbl="node0" presStyleIdx="0" presStyleCnt="1"/>
      <dgm:spPr/>
    </dgm:pt>
    <dgm:pt modelId="{BFF8836B-FAB3-4E26-834A-933EE1B86537}" type="pres">
      <dgm:prSet presAssocID="{098DFFB4-57B2-415F-9A3F-8760DA1B9BFB}" presName="text" presStyleLbl="fgAcc0" presStyleIdx="0" presStyleCnt="1">
        <dgm:presLayoutVars>
          <dgm:chPref val="3"/>
        </dgm:presLayoutVars>
      </dgm:prSet>
      <dgm:spPr/>
    </dgm:pt>
    <dgm:pt modelId="{CA912BAB-826A-44CA-BB64-EECC80F12DA2}" type="pres">
      <dgm:prSet presAssocID="{098DFFB4-57B2-415F-9A3F-8760DA1B9BFB}" presName="hierChild2" presStyleCnt="0"/>
      <dgm:spPr/>
    </dgm:pt>
    <dgm:pt modelId="{531977B8-D2C7-4068-AB22-5360378BC6AE}" type="pres">
      <dgm:prSet presAssocID="{A2809B51-602C-4870-B971-29225578433E}" presName="Name10" presStyleLbl="parChTrans1D2" presStyleIdx="0" presStyleCnt="2"/>
      <dgm:spPr/>
    </dgm:pt>
    <dgm:pt modelId="{F328D2AF-74E6-4372-83F0-47A61F67B161}" type="pres">
      <dgm:prSet presAssocID="{4B49C2CE-180F-4E7E-83F2-84A6ABCDD617}" presName="hierRoot2" presStyleCnt="0"/>
      <dgm:spPr/>
    </dgm:pt>
    <dgm:pt modelId="{AC4C0B37-BC51-4FDD-8268-FAC51D04DA4C}" type="pres">
      <dgm:prSet presAssocID="{4B49C2CE-180F-4E7E-83F2-84A6ABCDD617}" presName="composite2" presStyleCnt="0"/>
      <dgm:spPr/>
    </dgm:pt>
    <dgm:pt modelId="{AB5F2B07-C044-489C-A02B-0A1F71831994}" type="pres">
      <dgm:prSet presAssocID="{4B49C2CE-180F-4E7E-83F2-84A6ABCDD617}" presName="background2" presStyleLbl="node2" presStyleIdx="0" presStyleCnt="2"/>
      <dgm:spPr/>
    </dgm:pt>
    <dgm:pt modelId="{94941EA2-CCE7-442A-A615-A66C7C2DF465}" type="pres">
      <dgm:prSet presAssocID="{4B49C2CE-180F-4E7E-83F2-84A6ABCDD617}" presName="text2" presStyleLbl="fgAcc2" presStyleIdx="0" presStyleCnt="2">
        <dgm:presLayoutVars>
          <dgm:chPref val="3"/>
        </dgm:presLayoutVars>
      </dgm:prSet>
      <dgm:spPr/>
      <dgm:t>
        <a:bodyPr/>
        <a:lstStyle/>
        <a:p>
          <a:endParaRPr lang="en-US"/>
        </a:p>
      </dgm:t>
    </dgm:pt>
    <dgm:pt modelId="{46311940-F539-4A5C-A020-5271C910C828}" type="pres">
      <dgm:prSet presAssocID="{4B49C2CE-180F-4E7E-83F2-84A6ABCDD617}" presName="hierChild3" presStyleCnt="0"/>
      <dgm:spPr/>
    </dgm:pt>
    <dgm:pt modelId="{88BAFA2E-5DA7-48D7-9EDF-79096455112D}" type="pres">
      <dgm:prSet presAssocID="{3A2982D9-3C72-43FB-9B87-DEA25C4B8ABF}" presName="Name10" presStyleLbl="parChTrans1D2" presStyleIdx="1" presStyleCnt="2"/>
      <dgm:spPr/>
    </dgm:pt>
    <dgm:pt modelId="{E8466C29-6E57-44B4-B9CC-021FA5BD63F1}" type="pres">
      <dgm:prSet presAssocID="{E8F4849E-8584-45EB-88C7-89FEC9644DEB}" presName="hierRoot2" presStyleCnt="0"/>
      <dgm:spPr/>
    </dgm:pt>
    <dgm:pt modelId="{E3D02C38-2CA2-4FC9-9726-66982A8F8521}" type="pres">
      <dgm:prSet presAssocID="{E8F4849E-8584-45EB-88C7-89FEC9644DEB}" presName="composite2" presStyleCnt="0"/>
      <dgm:spPr/>
    </dgm:pt>
    <dgm:pt modelId="{7C5F71DC-8654-4CEB-B391-675F7D771F83}" type="pres">
      <dgm:prSet presAssocID="{E8F4849E-8584-45EB-88C7-89FEC9644DEB}" presName="background2" presStyleLbl="node2" presStyleIdx="1" presStyleCnt="2"/>
      <dgm:spPr/>
    </dgm:pt>
    <dgm:pt modelId="{B27CE695-C80A-424F-8E3F-4BD7E888E0C8}" type="pres">
      <dgm:prSet presAssocID="{E8F4849E-8584-45EB-88C7-89FEC9644DEB}" presName="text2" presStyleLbl="fgAcc2" presStyleIdx="1" presStyleCnt="2">
        <dgm:presLayoutVars>
          <dgm:chPref val="3"/>
        </dgm:presLayoutVars>
      </dgm:prSet>
      <dgm:spPr/>
      <dgm:t>
        <a:bodyPr/>
        <a:lstStyle/>
        <a:p>
          <a:endParaRPr lang="en-US"/>
        </a:p>
      </dgm:t>
    </dgm:pt>
    <dgm:pt modelId="{CE7D8AC8-2C16-40A2-83EC-71B9D15025C7}" type="pres">
      <dgm:prSet presAssocID="{E8F4849E-8584-45EB-88C7-89FEC9644DEB}" presName="hierChild3" presStyleCnt="0"/>
      <dgm:spPr/>
    </dgm:pt>
  </dgm:ptLst>
  <dgm:cxnLst>
    <dgm:cxn modelId="{8A314695-F45B-4F49-8C48-CA9EA6E92795}" srcId="{098DFFB4-57B2-415F-9A3F-8760DA1B9BFB}" destId="{4B49C2CE-180F-4E7E-83F2-84A6ABCDD617}" srcOrd="0" destOrd="0" parTransId="{A2809B51-602C-4870-B971-29225578433E}" sibTransId="{E72821BA-B5DF-49FA-A06C-C37DB571B959}"/>
    <dgm:cxn modelId="{C6C3D352-3749-4BAC-853F-37A43EB0D4EB}" type="presOf" srcId="{4B49C2CE-180F-4E7E-83F2-84A6ABCDD617}" destId="{94941EA2-CCE7-442A-A615-A66C7C2DF465}" srcOrd="0" destOrd="0" presId="urn:microsoft.com/office/officeart/2005/8/layout/hierarchy1"/>
    <dgm:cxn modelId="{3E06C747-79A1-48F3-95C2-3109A9E5DD08}" type="presOf" srcId="{E8F4849E-8584-45EB-88C7-89FEC9644DEB}" destId="{B27CE695-C80A-424F-8E3F-4BD7E888E0C8}" srcOrd="0" destOrd="0" presId="urn:microsoft.com/office/officeart/2005/8/layout/hierarchy1"/>
    <dgm:cxn modelId="{FD9CF694-7987-4475-88B1-351D5BA492C8}" type="presOf" srcId="{A2809B51-602C-4870-B971-29225578433E}" destId="{531977B8-D2C7-4068-AB22-5360378BC6AE}" srcOrd="0" destOrd="0" presId="urn:microsoft.com/office/officeart/2005/8/layout/hierarchy1"/>
    <dgm:cxn modelId="{0FAAFC8B-802F-4251-AA85-CED702943508}" type="presOf" srcId="{3A2982D9-3C72-43FB-9B87-DEA25C4B8ABF}" destId="{88BAFA2E-5DA7-48D7-9EDF-79096455112D}" srcOrd="0" destOrd="0" presId="urn:microsoft.com/office/officeart/2005/8/layout/hierarchy1"/>
    <dgm:cxn modelId="{A41DA685-3F6D-4357-9EDC-2DC8DAA52DE9}" srcId="{098DFFB4-57B2-415F-9A3F-8760DA1B9BFB}" destId="{E8F4849E-8584-45EB-88C7-89FEC9644DEB}" srcOrd="1" destOrd="0" parTransId="{3A2982D9-3C72-43FB-9B87-DEA25C4B8ABF}" sibTransId="{B492F124-6A08-4397-812B-DECC98C7A680}"/>
    <dgm:cxn modelId="{201777AE-96A3-4CD1-9FA1-6B59D7B8A994}" type="presOf" srcId="{098DFFB4-57B2-415F-9A3F-8760DA1B9BFB}" destId="{BFF8836B-FAB3-4E26-834A-933EE1B86537}" srcOrd="0" destOrd="0" presId="urn:microsoft.com/office/officeart/2005/8/layout/hierarchy1"/>
    <dgm:cxn modelId="{A94A9CEE-B70C-4C97-B8FF-6310411522A4}" type="presOf" srcId="{B5565FDD-018A-4CB4-ACAC-5AEC7917E628}" destId="{E736335E-028C-4AD4-9E83-F161525DF913}" srcOrd="0" destOrd="0" presId="urn:microsoft.com/office/officeart/2005/8/layout/hierarchy1"/>
    <dgm:cxn modelId="{736B26AD-A8CD-4635-B0C1-774422F9D07B}" srcId="{B5565FDD-018A-4CB4-ACAC-5AEC7917E628}" destId="{098DFFB4-57B2-415F-9A3F-8760DA1B9BFB}" srcOrd="0" destOrd="0" parTransId="{808C123B-60E3-4DB5-B802-C5DAE56AA525}" sibTransId="{A534C458-D751-4190-83C4-7DD8657E53CB}"/>
    <dgm:cxn modelId="{8AB61122-62DF-427B-AD53-D7E18C82BD70}" type="presParOf" srcId="{E736335E-028C-4AD4-9E83-F161525DF913}" destId="{E2015099-5BCE-44E2-AA29-64949CEDF727}" srcOrd="0" destOrd="0" presId="urn:microsoft.com/office/officeart/2005/8/layout/hierarchy1"/>
    <dgm:cxn modelId="{03FF6A3C-0927-49B4-A4EA-67CAE55FDB9E}" type="presParOf" srcId="{E2015099-5BCE-44E2-AA29-64949CEDF727}" destId="{DAD8BC20-0C2C-43DA-AEAC-B11E49AE986F}" srcOrd="0" destOrd="0" presId="urn:microsoft.com/office/officeart/2005/8/layout/hierarchy1"/>
    <dgm:cxn modelId="{90FEBFED-3727-40C6-8A53-BBC646670B3B}" type="presParOf" srcId="{DAD8BC20-0C2C-43DA-AEAC-B11E49AE986F}" destId="{006A142C-FA4E-49AB-83C7-58643E1E218C}" srcOrd="0" destOrd="0" presId="urn:microsoft.com/office/officeart/2005/8/layout/hierarchy1"/>
    <dgm:cxn modelId="{B7B88ED3-911C-4846-BA54-7C4ABAF0DC53}" type="presParOf" srcId="{DAD8BC20-0C2C-43DA-AEAC-B11E49AE986F}" destId="{BFF8836B-FAB3-4E26-834A-933EE1B86537}" srcOrd="1" destOrd="0" presId="urn:microsoft.com/office/officeart/2005/8/layout/hierarchy1"/>
    <dgm:cxn modelId="{9441B90F-B983-4791-9562-63E85C558B15}" type="presParOf" srcId="{E2015099-5BCE-44E2-AA29-64949CEDF727}" destId="{CA912BAB-826A-44CA-BB64-EECC80F12DA2}" srcOrd="1" destOrd="0" presId="urn:microsoft.com/office/officeart/2005/8/layout/hierarchy1"/>
    <dgm:cxn modelId="{2043337C-0BB9-4665-B538-8E17499049FF}" type="presParOf" srcId="{CA912BAB-826A-44CA-BB64-EECC80F12DA2}" destId="{531977B8-D2C7-4068-AB22-5360378BC6AE}" srcOrd="0" destOrd="0" presId="urn:microsoft.com/office/officeart/2005/8/layout/hierarchy1"/>
    <dgm:cxn modelId="{7B1C9088-E1D3-4031-9468-62B0AD2297F9}" type="presParOf" srcId="{CA912BAB-826A-44CA-BB64-EECC80F12DA2}" destId="{F328D2AF-74E6-4372-83F0-47A61F67B161}" srcOrd="1" destOrd="0" presId="urn:microsoft.com/office/officeart/2005/8/layout/hierarchy1"/>
    <dgm:cxn modelId="{03AE1CA1-04DB-4F28-8508-A9271EA5B8AB}" type="presParOf" srcId="{F328D2AF-74E6-4372-83F0-47A61F67B161}" destId="{AC4C0B37-BC51-4FDD-8268-FAC51D04DA4C}" srcOrd="0" destOrd="0" presId="urn:microsoft.com/office/officeart/2005/8/layout/hierarchy1"/>
    <dgm:cxn modelId="{758CAB87-2A27-4BF5-A120-98B74495D449}" type="presParOf" srcId="{AC4C0B37-BC51-4FDD-8268-FAC51D04DA4C}" destId="{AB5F2B07-C044-489C-A02B-0A1F71831994}" srcOrd="0" destOrd="0" presId="urn:microsoft.com/office/officeart/2005/8/layout/hierarchy1"/>
    <dgm:cxn modelId="{EBEFA4D1-2133-4E47-A70B-1E9F38B186FE}" type="presParOf" srcId="{AC4C0B37-BC51-4FDD-8268-FAC51D04DA4C}" destId="{94941EA2-CCE7-442A-A615-A66C7C2DF465}" srcOrd="1" destOrd="0" presId="urn:microsoft.com/office/officeart/2005/8/layout/hierarchy1"/>
    <dgm:cxn modelId="{0E18B2CE-54EB-415A-977A-A9EAD1D42321}" type="presParOf" srcId="{F328D2AF-74E6-4372-83F0-47A61F67B161}" destId="{46311940-F539-4A5C-A020-5271C910C828}" srcOrd="1" destOrd="0" presId="urn:microsoft.com/office/officeart/2005/8/layout/hierarchy1"/>
    <dgm:cxn modelId="{FC2BFEBC-36DE-4AC0-8458-B89ACC3C53ED}" type="presParOf" srcId="{CA912BAB-826A-44CA-BB64-EECC80F12DA2}" destId="{88BAFA2E-5DA7-48D7-9EDF-79096455112D}" srcOrd="2" destOrd="0" presId="urn:microsoft.com/office/officeart/2005/8/layout/hierarchy1"/>
    <dgm:cxn modelId="{F1568885-291A-4A0B-B0E7-6E5B08C3D105}" type="presParOf" srcId="{CA912BAB-826A-44CA-BB64-EECC80F12DA2}" destId="{E8466C29-6E57-44B4-B9CC-021FA5BD63F1}" srcOrd="3" destOrd="0" presId="urn:microsoft.com/office/officeart/2005/8/layout/hierarchy1"/>
    <dgm:cxn modelId="{F4B5F0E1-07E1-4B2A-80A3-3CAD353E65D7}" type="presParOf" srcId="{E8466C29-6E57-44B4-B9CC-021FA5BD63F1}" destId="{E3D02C38-2CA2-4FC9-9726-66982A8F8521}" srcOrd="0" destOrd="0" presId="urn:microsoft.com/office/officeart/2005/8/layout/hierarchy1"/>
    <dgm:cxn modelId="{527DE2A5-7632-4882-A5C0-4702AB545598}" type="presParOf" srcId="{E3D02C38-2CA2-4FC9-9726-66982A8F8521}" destId="{7C5F71DC-8654-4CEB-B391-675F7D771F83}" srcOrd="0" destOrd="0" presId="urn:microsoft.com/office/officeart/2005/8/layout/hierarchy1"/>
    <dgm:cxn modelId="{16D8F786-6F8F-4984-A5D7-83992102CAC7}" type="presParOf" srcId="{E3D02C38-2CA2-4FC9-9726-66982A8F8521}" destId="{B27CE695-C80A-424F-8E3F-4BD7E888E0C8}" srcOrd="1" destOrd="0" presId="urn:microsoft.com/office/officeart/2005/8/layout/hierarchy1"/>
    <dgm:cxn modelId="{D6B3A105-478E-4917-B21B-6E520E52F5A2}" type="presParOf" srcId="{E8466C29-6E57-44B4-B9CC-021FA5BD63F1}" destId="{CE7D8AC8-2C16-40A2-83EC-71B9D15025C7}" srcOrd="1" destOrd="0" presId="urn:microsoft.com/office/officeart/2005/8/layout/hierarchy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8BAFA2E-5DA7-48D7-9EDF-79096455112D}">
      <dsp:nvSpPr>
        <dsp:cNvPr id="0" name=""/>
        <dsp:cNvSpPr/>
      </dsp:nvSpPr>
      <dsp:spPr>
        <a:xfrm>
          <a:off x="2636579" y="1219831"/>
          <a:ext cx="1172825" cy="558158"/>
        </a:xfrm>
        <a:custGeom>
          <a:avLst/>
          <a:gdLst/>
          <a:ahLst/>
          <a:cxnLst/>
          <a:rect l="0" t="0" r="0" b="0"/>
          <a:pathLst>
            <a:path>
              <a:moveTo>
                <a:pt x="0" y="0"/>
              </a:moveTo>
              <a:lnTo>
                <a:pt x="0" y="380368"/>
              </a:lnTo>
              <a:lnTo>
                <a:pt x="1172825" y="380368"/>
              </a:lnTo>
              <a:lnTo>
                <a:pt x="1172825" y="558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1977B8-D2C7-4068-AB22-5360378BC6AE}">
      <dsp:nvSpPr>
        <dsp:cNvPr id="0" name=""/>
        <dsp:cNvSpPr/>
      </dsp:nvSpPr>
      <dsp:spPr>
        <a:xfrm>
          <a:off x="1463754" y="1219831"/>
          <a:ext cx="1172825" cy="558158"/>
        </a:xfrm>
        <a:custGeom>
          <a:avLst/>
          <a:gdLst/>
          <a:ahLst/>
          <a:cxnLst/>
          <a:rect l="0" t="0" r="0" b="0"/>
          <a:pathLst>
            <a:path>
              <a:moveTo>
                <a:pt x="1172825" y="0"/>
              </a:moveTo>
              <a:lnTo>
                <a:pt x="1172825" y="380368"/>
              </a:lnTo>
              <a:lnTo>
                <a:pt x="0" y="380368"/>
              </a:lnTo>
              <a:lnTo>
                <a:pt x="0" y="558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6A142C-FA4E-49AB-83C7-58643E1E218C}">
      <dsp:nvSpPr>
        <dsp:cNvPr id="0" name=""/>
        <dsp:cNvSpPr/>
      </dsp:nvSpPr>
      <dsp:spPr>
        <a:xfrm>
          <a:off x="1676995" y="1159"/>
          <a:ext cx="1919168" cy="1218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F8836B-FAB3-4E26-834A-933EE1B86537}">
      <dsp:nvSpPr>
        <dsp:cNvPr id="0" name=""/>
        <dsp:cNvSpPr/>
      </dsp:nvSpPr>
      <dsp:spPr>
        <a:xfrm>
          <a:off x="1890236" y="203738"/>
          <a:ext cx="1919168" cy="12186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n-US" sz="2800" kern="1200"/>
            <a:t>NIKOS</a:t>
          </a:r>
        </a:p>
        <a:p>
          <a:pPr lvl="0" algn="ctr" defTabSz="1244600">
            <a:lnSpc>
              <a:spcPct val="90000"/>
            </a:lnSpc>
            <a:spcBef>
              <a:spcPct val="0"/>
            </a:spcBef>
            <a:spcAft>
              <a:spcPct val="35000"/>
            </a:spcAft>
          </a:pPr>
          <a:r>
            <a:rPr lang="en-US" sz="2800" kern="1200"/>
            <a:t>DESPOINA</a:t>
          </a:r>
        </a:p>
      </dsp:txBody>
      <dsp:txXfrm>
        <a:off x="1925930" y="239432"/>
        <a:ext cx="1847780" cy="1147283"/>
      </dsp:txXfrm>
    </dsp:sp>
    <dsp:sp modelId="{AB5F2B07-C044-489C-A02B-0A1F71831994}">
      <dsp:nvSpPr>
        <dsp:cNvPr id="0" name=""/>
        <dsp:cNvSpPr/>
      </dsp:nvSpPr>
      <dsp:spPr>
        <a:xfrm>
          <a:off x="504170" y="1777989"/>
          <a:ext cx="1919168" cy="1218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941EA2-CCE7-442A-A615-A66C7C2DF465}">
      <dsp:nvSpPr>
        <dsp:cNvPr id="0" name=""/>
        <dsp:cNvSpPr/>
      </dsp:nvSpPr>
      <dsp:spPr>
        <a:xfrm>
          <a:off x="717411" y="1980568"/>
          <a:ext cx="1919168" cy="12186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n-US" sz="2800" kern="1200"/>
            <a:t>AGATHI</a:t>
          </a:r>
        </a:p>
      </dsp:txBody>
      <dsp:txXfrm>
        <a:off x="753105" y="2016262"/>
        <a:ext cx="1847780" cy="1147283"/>
      </dsp:txXfrm>
    </dsp:sp>
    <dsp:sp modelId="{7C5F71DC-8654-4CEB-B391-675F7D771F83}">
      <dsp:nvSpPr>
        <dsp:cNvPr id="0" name=""/>
        <dsp:cNvSpPr/>
      </dsp:nvSpPr>
      <dsp:spPr>
        <a:xfrm>
          <a:off x="2849820" y="1777989"/>
          <a:ext cx="1919168" cy="1218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27CE695-C80A-424F-8E3F-4BD7E888E0C8}">
      <dsp:nvSpPr>
        <dsp:cNvPr id="0" name=""/>
        <dsp:cNvSpPr/>
      </dsp:nvSpPr>
      <dsp:spPr>
        <a:xfrm>
          <a:off x="3063061" y="1980568"/>
          <a:ext cx="1919168" cy="12186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n-US" sz="2800" kern="1200"/>
            <a:t>ASTERIS</a:t>
          </a:r>
        </a:p>
      </dsp:txBody>
      <dsp:txXfrm>
        <a:off x="3098755" y="2016262"/>
        <a:ext cx="1847780" cy="11472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4054897F634E899A10F81B547AE431"/>
        <w:category>
          <w:name w:val="Γενικά"/>
          <w:gallery w:val="placeholder"/>
        </w:category>
        <w:types>
          <w:type w:val="bbPlcHdr"/>
        </w:types>
        <w:behaviors>
          <w:behavior w:val="content"/>
        </w:behaviors>
        <w:guid w:val="{34A0C2F1-DA22-4236-8E99-4F7D13B14960}"/>
      </w:docPartPr>
      <w:docPartBody>
        <w:p w:rsidR="00000000" w:rsidRDefault="00982294" w:rsidP="00982294">
          <w:pPr>
            <w:pStyle w:val="F84054897F634E899A10F81B547AE431"/>
          </w:pPr>
          <w:r>
            <w:rPr>
              <w:rFonts w:asciiTheme="majorHAnsi" w:eastAsiaTheme="majorEastAsia" w:hAnsiTheme="majorHAnsi" w:cstheme="majorBidi"/>
              <w:sz w:val="40"/>
              <w:szCs w:val="40"/>
            </w:rPr>
            <w:t>[Type the document title]</w:t>
          </w:r>
        </w:p>
      </w:docPartBody>
    </w:docPart>
    <w:docPart>
      <w:docPartPr>
        <w:name w:val="3C0B874959C2428B9BD33775DAAACFB4"/>
        <w:category>
          <w:name w:val="Γενικά"/>
          <w:gallery w:val="placeholder"/>
        </w:category>
        <w:types>
          <w:type w:val="bbPlcHdr"/>
        </w:types>
        <w:behaviors>
          <w:behavior w:val="content"/>
        </w:behaviors>
        <w:guid w:val="{86494193-39D6-48A0-BEC0-8E11A18F8B0D}"/>
      </w:docPartPr>
      <w:docPartBody>
        <w:p w:rsidR="00000000" w:rsidRDefault="00982294" w:rsidP="00982294">
          <w:pPr>
            <w:pStyle w:val="3C0B874959C2428B9BD33775DAAACFB4"/>
          </w:pPr>
          <w:r>
            <w:rPr>
              <w:rFonts w:asciiTheme="majorHAnsi" w:eastAsiaTheme="majorEastAsia" w:hAnsiTheme="majorHAnsi" w:cstheme="majorBidi"/>
              <w:sz w:val="32"/>
              <w:szCs w:val="32"/>
            </w:rPr>
            <w:t>[Type the document subtitle]</w:t>
          </w:r>
        </w:p>
      </w:docPartBody>
    </w:docPart>
    <w:docPart>
      <w:docPartPr>
        <w:name w:val="C169725A0D154D60A53A93335A94290D"/>
        <w:category>
          <w:name w:val="Γενικά"/>
          <w:gallery w:val="placeholder"/>
        </w:category>
        <w:types>
          <w:type w:val="bbPlcHdr"/>
        </w:types>
        <w:behaviors>
          <w:behavior w:val="content"/>
        </w:behaviors>
        <w:guid w:val="{980851D8-565D-43C7-8A98-6B238F423B9A}"/>
      </w:docPartPr>
      <w:docPartBody>
        <w:p w:rsidR="00000000" w:rsidRDefault="00982294" w:rsidP="00982294">
          <w:pPr>
            <w:pStyle w:val="C169725A0D154D60A53A93335A94290D"/>
          </w:pPr>
          <w:r>
            <w:rPr>
              <w:rFonts w:asciiTheme="majorHAnsi" w:eastAsiaTheme="majorEastAsia" w:hAnsiTheme="majorHAnsi" w:cstheme="majorBidi"/>
            </w:rPr>
            <w:t>[Pick the date]</w:t>
          </w:r>
        </w:p>
      </w:docPartBody>
    </w:docPart>
    <w:docPart>
      <w:docPartPr>
        <w:name w:val="042CBABBFC264CE2B712306A2605EBE9"/>
        <w:category>
          <w:name w:val="Γενικά"/>
          <w:gallery w:val="placeholder"/>
        </w:category>
        <w:types>
          <w:type w:val="bbPlcHdr"/>
        </w:types>
        <w:behaviors>
          <w:behavior w:val="content"/>
        </w:behaviors>
        <w:guid w:val="{78DBDE06-8385-4885-BC51-B9A88E121F6F}"/>
      </w:docPartPr>
      <w:docPartBody>
        <w:p w:rsidR="00000000" w:rsidRDefault="00982294" w:rsidP="00982294">
          <w:pPr>
            <w:pStyle w:val="042CBABBFC264CE2B712306A2605EBE9"/>
          </w:pPr>
          <w: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294"/>
    <w:rsid w:val="00982294"/>
    <w:rsid w:val="00FE0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4054897F634E899A10F81B547AE431">
    <w:name w:val="F84054897F634E899A10F81B547AE431"/>
    <w:rsid w:val="00982294"/>
  </w:style>
  <w:style w:type="paragraph" w:customStyle="1" w:styleId="3C0B874959C2428B9BD33775DAAACFB4">
    <w:name w:val="3C0B874959C2428B9BD33775DAAACFB4"/>
    <w:rsid w:val="00982294"/>
  </w:style>
  <w:style w:type="paragraph" w:customStyle="1" w:styleId="C169725A0D154D60A53A93335A94290D">
    <w:name w:val="C169725A0D154D60A53A93335A94290D"/>
    <w:rsid w:val="00982294"/>
  </w:style>
  <w:style w:type="paragraph" w:customStyle="1" w:styleId="042CBABBFC264CE2B712306A2605EBE9">
    <w:name w:val="042CBABBFC264CE2B712306A2605EBE9"/>
    <w:rsid w:val="00982294"/>
  </w:style>
  <w:style w:type="paragraph" w:customStyle="1" w:styleId="D04C3F6CD9DB4479B78C670B4DE4447D">
    <w:name w:val="D04C3F6CD9DB4479B78C670B4DE4447D"/>
    <w:rsid w:val="0098229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4054897F634E899A10F81B547AE431">
    <w:name w:val="F84054897F634E899A10F81B547AE431"/>
    <w:rsid w:val="00982294"/>
  </w:style>
  <w:style w:type="paragraph" w:customStyle="1" w:styleId="3C0B874959C2428B9BD33775DAAACFB4">
    <w:name w:val="3C0B874959C2428B9BD33775DAAACFB4"/>
    <w:rsid w:val="00982294"/>
  </w:style>
  <w:style w:type="paragraph" w:customStyle="1" w:styleId="C169725A0D154D60A53A93335A94290D">
    <w:name w:val="C169725A0D154D60A53A93335A94290D"/>
    <w:rsid w:val="00982294"/>
  </w:style>
  <w:style w:type="paragraph" w:customStyle="1" w:styleId="042CBABBFC264CE2B712306A2605EBE9">
    <w:name w:val="042CBABBFC264CE2B712306A2605EBE9"/>
    <w:rsid w:val="00982294"/>
  </w:style>
  <w:style w:type="paragraph" w:customStyle="1" w:styleId="D04C3F6CD9DB4479B78C670B4DE4447D">
    <w:name w:val="D04C3F6CD9DB4479B78C670B4DE4447D"/>
    <w:rsid w:val="009822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5C04-120D-4670-A164-E8E9F9D8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1455</Words>
  <Characters>8299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2018-03-26T14:12:00Z</dcterms:created>
  <dcterms:modified xsi:type="dcterms:W3CDTF">2018-03-26T14:12:00Z</dcterms:modified>
</cp:coreProperties>
</file>